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83DAF" w14:textId="77777777" w:rsidR="00612970" w:rsidRDefault="00612970" w:rsidP="00A60C81">
      <w:pPr>
        <w:tabs>
          <w:tab w:val="left" w:pos="1843"/>
        </w:tabs>
        <w:jc w:val="right"/>
      </w:pPr>
      <w:bookmarkStart w:id="0" w:name="_GoBack"/>
      <w:bookmarkEnd w:id="0"/>
    </w:p>
    <w:p w14:paraId="3E583DB0" w14:textId="14132C9B" w:rsidR="00612970" w:rsidRPr="000313CE" w:rsidRDefault="00612970" w:rsidP="00612970">
      <w:pPr>
        <w:jc w:val="right"/>
        <w:rPr>
          <w:rStyle w:val="slostrnky"/>
        </w:rPr>
      </w:pPr>
    </w:p>
    <w:p w14:paraId="3E583DB1" w14:textId="3EA2E331" w:rsidR="00612970" w:rsidRPr="000313CE" w:rsidRDefault="00612970" w:rsidP="00612970">
      <w:pPr>
        <w:jc w:val="right"/>
        <w:rPr>
          <w:rStyle w:val="slostrnky"/>
        </w:rPr>
      </w:pPr>
    </w:p>
    <w:p w14:paraId="3E583DB2" w14:textId="77777777" w:rsidR="00612970" w:rsidRPr="000313CE" w:rsidRDefault="00612970" w:rsidP="00612970">
      <w:pPr>
        <w:rPr>
          <w:rStyle w:val="slostrnky"/>
        </w:rPr>
      </w:pPr>
    </w:p>
    <w:p w14:paraId="3E583DB3" w14:textId="77777777" w:rsidR="00612970" w:rsidRPr="000313CE" w:rsidRDefault="00612970" w:rsidP="00612970">
      <w:pPr>
        <w:rPr>
          <w:rStyle w:val="slostrnky"/>
        </w:rPr>
      </w:pPr>
    </w:p>
    <w:p w14:paraId="3E583DB4" w14:textId="77777777" w:rsidR="00612970" w:rsidRPr="000313CE" w:rsidRDefault="00612970" w:rsidP="00612970">
      <w:pPr>
        <w:rPr>
          <w:rStyle w:val="slostrnky"/>
        </w:rPr>
      </w:pPr>
    </w:p>
    <w:p w14:paraId="3E583DB5" w14:textId="77777777" w:rsidR="00612970" w:rsidRPr="000313CE" w:rsidRDefault="00612970" w:rsidP="00612970">
      <w:pPr>
        <w:rPr>
          <w:rStyle w:val="slostrnky"/>
        </w:rPr>
      </w:pPr>
    </w:p>
    <w:p w14:paraId="3E583DB6" w14:textId="77777777" w:rsidR="00612970" w:rsidRPr="000313CE" w:rsidRDefault="00612970" w:rsidP="00612970">
      <w:pPr>
        <w:rPr>
          <w:rStyle w:val="slostrnky"/>
        </w:rPr>
      </w:pPr>
    </w:p>
    <w:p w14:paraId="3E583DB7" w14:textId="77777777" w:rsidR="00612970" w:rsidRPr="000313CE" w:rsidRDefault="00612970" w:rsidP="00612970">
      <w:pPr>
        <w:rPr>
          <w:rStyle w:val="slostrnky"/>
        </w:rPr>
      </w:pPr>
    </w:p>
    <w:p w14:paraId="3E583DB8" w14:textId="77777777" w:rsidR="00612970" w:rsidRPr="000313CE" w:rsidRDefault="00612970" w:rsidP="00612970">
      <w:pPr>
        <w:rPr>
          <w:rStyle w:val="slostrnky"/>
        </w:rPr>
      </w:pPr>
    </w:p>
    <w:p w14:paraId="3E583DB9" w14:textId="77777777" w:rsidR="00612970" w:rsidRPr="000313CE" w:rsidRDefault="00612970" w:rsidP="00612970">
      <w:pPr>
        <w:rPr>
          <w:rStyle w:val="slostrnky"/>
        </w:rPr>
      </w:pPr>
    </w:p>
    <w:p w14:paraId="3E583DBA" w14:textId="77777777" w:rsidR="00612970" w:rsidRPr="000313CE" w:rsidRDefault="00612970" w:rsidP="00612970">
      <w:pPr>
        <w:rPr>
          <w:rStyle w:val="slostrnky"/>
        </w:rPr>
      </w:pPr>
    </w:p>
    <w:p w14:paraId="3E583DBB" w14:textId="77777777" w:rsidR="00612970" w:rsidRPr="000313CE" w:rsidRDefault="00612970" w:rsidP="00612970">
      <w:pPr>
        <w:rPr>
          <w:rStyle w:val="slostrnky"/>
        </w:rPr>
      </w:pPr>
    </w:p>
    <w:p w14:paraId="3E583DBC" w14:textId="4406B16A" w:rsidR="00612970" w:rsidRPr="001C368B" w:rsidRDefault="007764C2" w:rsidP="00612970">
      <w:pPr>
        <w:pStyle w:val="Nzevdokumentu"/>
        <w:rPr>
          <w:sz w:val="56"/>
          <w:szCs w:val="56"/>
        </w:rPr>
      </w:pPr>
      <w:r w:rsidRPr="001C368B">
        <w:rPr>
          <w:sz w:val="56"/>
          <w:szCs w:val="56"/>
        </w:rPr>
        <w:fldChar w:fldCharType="begin"/>
      </w:r>
      <w:r w:rsidR="00425CC7" w:rsidRPr="001C368B">
        <w:rPr>
          <w:sz w:val="56"/>
          <w:szCs w:val="56"/>
        </w:rPr>
        <w:instrText xml:space="preserve"> TITLE  \* MERGEFORMAT </w:instrText>
      </w:r>
      <w:r w:rsidRPr="001C368B">
        <w:rPr>
          <w:sz w:val="56"/>
          <w:szCs w:val="56"/>
        </w:rPr>
        <w:fldChar w:fldCharType="separate"/>
      </w:r>
      <w:bookmarkStart w:id="1" w:name="_Toc366570062"/>
      <w:bookmarkStart w:id="2" w:name="_Toc364756534"/>
      <w:bookmarkStart w:id="3" w:name="_Toc80613665"/>
      <w:bookmarkStart w:id="4" w:name="_Toc535335176"/>
      <w:r w:rsidR="008660AA">
        <w:rPr>
          <w:sz w:val="56"/>
          <w:szCs w:val="56"/>
        </w:rPr>
        <w:t xml:space="preserve">Přehled změn v XSD aplikace WS-DP pro dodávku </w:t>
      </w:r>
      <w:proofErr w:type="gramStart"/>
      <w:r w:rsidR="008660AA">
        <w:rPr>
          <w:sz w:val="56"/>
          <w:szCs w:val="56"/>
        </w:rPr>
        <w:t>D9.2</w:t>
      </w:r>
      <w:bookmarkEnd w:id="1"/>
      <w:bookmarkEnd w:id="2"/>
      <w:bookmarkEnd w:id="3"/>
      <w:proofErr w:type="gramEnd"/>
      <w:r w:rsidRPr="001C368B">
        <w:rPr>
          <w:sz w:val="56"/>
          <w:szCs w:val="56"/>
        </w:rPr>
        <w:fldChar w:fldCharType="end"/>
      </w:r>
      <w:bookmarkEnd w:id="4"/>
    </w:p>
    <w:p w14:paraId="3E583DBD" w14:textId="77777777" w:rsidR="00612970" w:rsidRPr="000313CE" w:rsidRDefault="00A9370E" w:rsidP="00612970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E583E64" wp14:editId="3E583E65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943600" cy="0"/>
                <wp:effectExtent l="42545" t="46990" r="43180" b="3873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965FB19" id="Straight Connector 4" o:spid="_x0000_s1026" style="position:absolute;flip:x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6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" strokeweight="6pt"/>
            </w:pict>
          </mc:Fallback>
        </mc:AlternateContent>
      </w:r>
    </w:p>
    <w:p w14:paraId="3E583DBE" w14:textId="5EC262DB" w:rsidR="00092E94" w:rsidRDefault="00564D54" w:rsidP="00092E94">
      <w:pPr>
        <w:pStyle w:val="Podnadpis"/>
        <w:rPr>
          <w:sz w:val="30"/>
        </w:rPr>
      </w:pPr>
      <w:r w:rsidRPr="00564D54">
        <w:rPr>
          <w:sz w:val="30"/>
        </w:rPr>
        <w:t>Rámcová dohoda na Rozvoj a údržbu Informačního systému katastru nemovitostí v letech 2019 - 2022</w:t>
      </w:r>
    </w:p>
    <w:p w14:paraId="0690E4FF" w14:textId="77777777" w:rsidR="00564D54" w:rsidRDefault="00564D54" w:rsidP="00564D54">
      <w:r>
        <w:t xml:space="preserve">č. </w:t>
      </w:r>
      <w:proofErr w:type="spellStart"/>
      <w:r>
        <w:t>sml</w:t>
      </w:r>
      <w:proofErr w:type="spellEnd"/>
      <w:r>
        <w:t xml:space="preserve">. Objednatele:  ČÚZK 12466/2018-24, č. </w:t>
      </w:r>
      <w:proofErr w:type="spellStart"/>
      <w:r>
        <w:t>sml</w:t>
      </w:r>
      <w:proofErr w:type="spellEnd"/>
      <w:r>
        <w:t>. Zhotovitele: B181228</w:t>
      </w:r>
    </w:p>
    <w:p w14:paraId="3E583DC0" w14:textId="484EE59A" w:rsidR="00FE6B9D" w:rsidRPr="000313CE" w:rsidRDefault="00FE6B9D" w:rsidP="00FE6B9D">
      <w:pPr>
        <w:pStyle w:val="Popis"/>
      </w:pPr>
      <w:r w:rsidRPr="000313CE">
        <w:t xml:space="preserve">Verze: </w:t>
      </w:r>
      <w:r w:rsidR="00564D54">
        <w:t>1</w:t>
      </w:r>
      <w:r w:rsidR="00C75B63">
        <w:t>.0</w:t>
      </w:r>
    </w:p>
    <w:p w14:paraId="3E583DC1" w14:textId="77777777" w:rsidR="00FE6B9D" w:rsidRPr="000313CE" w:rsidRDefault="00FE6B9D" w:rsidP="00FE6B9D"/>
    <w:p w14:paraId="3E583DC2" w14:textId="77777777" w:rsidR="00FE6B9D" w:rsidRPr="000313CE" w:rsidRDefault="00FE6B9D" w:rsidP="00FE6B9D"/>
    <w:p w14:paraId="3E583DC3" w14:textId="77777777" w:rsidR="00612970" w:rsidRPr="000313CE" w:rsidRDefault="00612970" w:rsidP="00612970">
      <w:pPr>
        <w:jc w:val="both"/>
      </w:pPr>
    </w:p>
    <w:p w14:paraId="3E583DC4" w14:textId="77777777" w:rsidR="00FE6B9D" w:rsidRPr="000313CE" w:rsidRDefault="00FE6B9D">
      <w:pPr>
        <w:spacing w:before="0" w:after="0"/>
        <w:rPr>
          <w:b/>
          <w:sz w:val="30"/>
        </w:rPr>
      </w:pPr>
      <w:r w:rsidRPr="000313CE">
        <w:br w:type="page"/>
      </w:r>
    </w:p>
    <w:bookmarkStart w:id="5" w:name="_Toc364756623" w:displacedByCustomXml="next"/>
    <w:bookmarkEnd w:id="5" w:displacedByCustomXml="next"/>
    <w:bookmarkStart w:id="6" w:name="_Toc364756357" w:displacedByCustomXml="next"/>
    <w:bookmarkEnd w:id="6" w:displacedByCustomXml="next"/>
    <w:bookmarkStart w:id="7" w:name="_Toc360657207" w:displacedByCustomXml="next"/>
    <w:bookmarkEnd w:id="7" w:displacedByCustomXml="next"/>
    <w:sdt>
      <w:sdtPr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</w:rPr>
        <w:id w:val="-945848527"/>
        <w:docPartObj>
          <w:docPartGallery w:val="Table of Contents"/>
          <w:docPartUnique/>
        </w:docPartObj>
      </w:sdtPr>
      <w:sdtEndPr/>
      <w:sdtContent>
        <w:p w14:paraId="52F6AB37" w14:textId="4E525F5E" w:rsidR="00E333DE" w:rsidRPr="00F912EC" w:rsidRDefault="00E333DE" w:rsidP="00E333DE">
          <w:pPr>
            <w:pStyle w:val="Nadpisobsahu"/>
            <w:rPr>
              <w:rFonts w:ascii="Arial" w:hAnsi="Arial" w:cs="Arial"/>
              <w:b w:val="0"/>
              <w:color w:val="auto"/>
            </w:rPr>
          </w:pPr>
          <w:r w:rsidRPr="00F912EC">
            <w:rPr>
              <w:rFonts w:ascii="Arial" w:hAnsi="Arial" w:cs="Arial"/>
              <w:color w:val="auto"/>
            </w:rPr>
            <w:t>Obsah</w:t>
          </w:r>
        </w:p>
        <w:p w14:paraId="385F61E9" w14:textId="20F2C58D" w:rsidR="008660AA" w:rsidRDefault="00E333DE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r>
            <w:rPr>
              <w:bCs/>
            </w:rPr>
            <w:fldChar w:fldCharType="begin"/>
          </w:r>
          <w:r>
            <w:rPr>
              <w:bCs/>
            </w:rPr>
            <w:instrText xml:space="preserve"> TOC \o "1-3" \h \z \u </w:instrText>
          </w:r>
          <w:r>
            <w:rPr>
              <w:bCs/>
            </w:rPr>
            <w:fldChar w:fldCharType="separate"/>
          </w:r>
          <w:hyperlink w:anchor="_Toc80613665" w:history="1">
            <w:r w:rsidR="008660AA" w:rsidRPr="00AF2667">
              <w:rPr>
                <w:rStyle w:val="Hypertextovodkaz"/>
                <w:noProof/>
              </w:rPr>
              <w:t>Přehled změn v XSD aplikace WS-DP pro dodávku D9.2</w:t>
            </w:r>
            <w:r w:rsidR="008660AA">
              <w:rPr>
                <w:noProof/>
                <w:webHidden/>
              </w:rPr>
              <w:tab/>
            </w:r>
            <w:r w:rsidR="008660AA">
              <w:rPr>
                <w:noProof/>
                <w:webHidden/>
              </w:rPr>
              <w:fldChar w:fldCharType="begin"/>
            </w:r>
            <w:r w:rsidR="008660AA">
              <w:rPr>
                <w:noProof/>
                <w:webHidden/>
              </w:rPr>
              <w:instrText xml:space="preserve"> PAGEREF _Toc80613665 \h </w:instrText>
            </w:r>
            <w:r w:rsidR="008660AA">
              <w:rPr>
                <w:noProof/>
                <w:webHidden/>
              </w:rPr>
            </w:r>
            <w:r w:rsidR="008660AA">
              <w:rPr>
                <w:noProof/>
                <w:webHidden/>
              </w:rPr>
              <w:fldChar w:fldCharType="separate"/>
            </w:r>
            <w:r w:rsidR="00356B08">
              <w:rPr>
                <w:noProof/>
                <w:webHidden/>
              </w:rPr>
              <w:t>1</w:t>
            </w:r>
            <w:r w:rsidR="008660AA">
              <w:rPr>
                <w:noProof/>
                <w:webHidden/>
              </w:rPr>
              <w:fldChar w:fldCharType="end"/>
            </w:r>
          </w:hyperlink>
        </w:p>
        <w:p w14:paraId="3E3C0588" w14:textId="241F43F0" w:rsidR="008660AA" w:rsidRDefault="006555E4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eastAsia="cs-CZ"/>
            </w:rPr>
          </w:pPr>
          <w:hyperlink w:anchor="_Toc80613666" w:history="1">
            <w:r w:rsidR="008660AA" w:rsidRPr="00AF2667">
              <w:rPr>
                <w:rStyle w:val="Hypertextovodkaz"/>
                <w:noProof/>
              </w:rPr>
              <w:t>1.</w:t>
            </w:r>
            <w:r w:rsidR="008660AA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eastAsia="cs-CZ"/>
              </w:rPr>
              <w:tab/>
            </w:r>
            <w:r w:rsidR="008660AA" w:rsidRPr="00AF2667">
              <w:rPr>
                <w:rStyle w:val="Hypertextovodkaz"/>
                <w:noProof/>
              </w:rPr>
              <w:t>Ukončení WS DP verze 2.8</w:t>
            </w:r>
            <w:r w:rsidR="008660AA">
              <w:rPr>
                <w:noProof/>
                <w:webHidden/>
              </w:rPr>
              <w:tab/>
            </w:r>
            <w:r w:rsidR="008660AA">
              <w:rPr>
                <w:noProof/>
                <w:webHidden/>
              </w:rPr>
              <w:fldChar w:fldCharType="begin"/>
            </w:r>
            <w:r w:rsidR="008660AA">
              <w:rPr>
                <w:noProof/>
                <w:webHidden/>
              </w:rPr>
              <w:instrText xml:space="preserve"> PAGEREF _Toc80613666 \h </w:instrText>
            </w:r>
            <w:r w:rsidR="008660AA">
              <w:rPr>
                <w:noProof/>
                <w:webHidden/>
              </w:rPr>
            </w:r>
            <w:r w:rsidR="008660AA">
              <w:rPr>
                <w:noProof/>
                <w:webHidden/>
              </w:rPr>
              <w:fldChar w:fldCharType="separate"/>
            </w:r>
            <w:r w:rsidR="00356B08">
              <w:rPr>
                <w:noProof/>
                <w:webHidden/>
              </w:rPr>
              <w:t>3</w:t>
            </w:r>
            <w:r w:rsidR="008660AA">
              <w:rPr>
                <w:noProof/>
                <w:webHidden/>
              </w:rPr>
              <w:fldChar w:fldCharType="end"/>
            </w:r>
          </w:hyperlink>
        </w:p>
        <w:p w14:paraId="276A9B0D" w14:textId="1FACFCBD" w:rsidR="00E333DE" w:rsidRDefault="00E333DE" w:rsidP="00E333DE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3E583DD0" w14:textId="50686180" w:rsidR="002F7C5D" w:rsidRPr="00564D2D" w:rsidRDefault="002F7C5D" w:rsidP="002032DC"/>
    <w:p w14:paraId="7C5C467D" w14:textId="7A5BAE41" w:rsidR="005B102B" w:rsidRDefault="00BE5692" w:rsidP="006C7E2C">
      <w:pPr>
        <w:pStyle w:val="Nadpis1"/>
        <w:keepLines/>
        <w:pageBreakBefore/>
        <w:numPr>
          <w:ilvl w:val="0"/>
          <w:numId w:val="2"/>
        </w:numPr>
        <w:spacing w:after="240"/>
        <w:jc w:val="both"/>
      </w:pPr>
      <w:bookmarkStart w:id="8" w:name="_Toc80613666"/>
      <w:bookmarkStart w:id="9" w:name="_Toc49422186"/>
      <w:bookmarkStart w:id="10" w:name="_Toc66366339"/>
      <w:r>
        <w:lastRenderedPageBreak/>
        <w:t>Ukončení WS</w:t>
      </w:r>
      <w:r w:rsidR="006124D8">
        <w:t xml:space="preserve"> DP verze 2.8</w:t>
      </w:r>
      <w:bookmarkEnd w:id="8"/>
    </w:p>
    <w:p w14:paraId="3F402A3E" w14:textId="10EC86A1" w:rsidR="00BE5692" w:rsidRPr="00BE5692" w:rsidRDefault="00BE5692" w:rsidP="00BE5692">
      <w:pPr>
        <w:rPr>
          <w:shd w:val="clear" w:color="auto" w:fill="FFFFFF"/>
        </w:rPr>
      </w:pPr>
      <w:r>
        <w:t xml:space="preserve">V dodávce </w:t>
      </w:r>
      <w:r w:rsidR="008660AA">
        <w:t>D</w:t>
      </w:r>
      <w:r>
        <w:t>9.2 došlo k </w:t>
      </w:r>
      <w:r>
        <w:rPr>
          <w:shd w:val="clear" w:color="auto" w:fill="FFFFFF"/>
        </w:rPr>
        <w:t>ukončení WS DP verze 2.8</w:t>
      </w:r>
      <w:r w:rsidRPr="00BE5692">
        <w:rPr>
          <w:shd w:val="clear" w:color="auto" w:fill="FFFFFF"/>
        </w:rPr>
        <w:t>.</w:t>
      </w:r>
    </w:p>
    <w:p w14:paraId="3DA363D7" w14:textId="78ED39E5" w:rsidR="00BE5692" w:rsidRDefault="00314152" w:rsidP="004D0CCF">
      <w:r>
        <w:t xml:space="preserve">Zůstávají </w:t>
      </w:r>
      <w:proofErr w:type="spellStart"/>
      <w:r>
        <w:t>provozováné</w:t>
      </w:r>
      <w:proofErr w:type="spellEnd"/>
      <w:r>
        <w:t xml:space="preserve"> služby aktuální verze 2.9, ve kterých nedošlo k žádným změnám.</w:t>
      </w:r>
    </w:p>
    <w:p w14:paraId="1B3EE2C0" w14:textId="45D69B85" w:rsidR="00314152" w:rsidRDefault="00314152" w:rsidP="004D0CCF"/>
    <w:p w14:paraId="3ED6887D" w14:textId="3727E732" w:rsidR="00314152" w:rsidRDefault="00314152" w:rsidP="00314152">
      <w:r>
        <w:t>Se zrušením WS DP verze 2.8 souvisí odebrání následujících WSDL a XSD:</w:t>
      </w:r>
    </w:p>
    <w:p w14:paraId="473EF2FC" w14:textId="13E23523" w:rsidR="00314152" w:rsidRDefault="005C758A" w:rsidP="00314152">
      <w:pPr>
        <w:pStyle w:val="UkzkyXML"/>
        <w:rPr>
          <w:lang w:val="en-US"/>
        </w:rPr>
      </w:pPr>
      <w:r>
        <w:t>ws28</w:t>
      </w:r>
      <w:r w:rsidR="00314152">
        <w:t>/</w:t>
      </w:r>
      <w:proofErr w:type="spellStart"/>
      <w:r w:rsidR="00314152">
        <w:t>wsdp</w:t>
      </w:r>
      <w:proofErr w:type="spellEnd"/>
      <w:r>
        <w:rPr>
          <w:lang w:val="en-US"/>
        </w:rPr>
        <w:t>/ciselnik_v28</w:t>
      </w:r>
      <w:r w:rsidR="00314152" w:rsidRPr="00430861">
        <w:rPr>
          <w:lang w:val="en-US"/>
        </w:rPr>
        <w:t>.wsdl</w:t>
      </w:r>
    </w:p>
    <w:p w14:paraId="54FC83A3" w14:textId="00466656" w:rsidR="00314152" w:rsidRDefault="005C758A" w:rsidP="00314152">
      <w:pPr>
        <w:pStyle w:val="UkzkyXML"/>
        <w:rPr>
          <w:lang w:val="en-US"/>
        </w:rPr>
      </w:pPr>
      <w:r>
        <w:t>ws28</w:t>
      </w:r>
      <w:r w:rsidR="00314152">
        <w:t>/</w:t>
      </w:r>
      <w:proofErr w:type="spellStart"/>
      <w:r w:rsidR="00314152">
        <w:t>wsdp</w:t>
      </w:r>
      <w:proofErr w:type="spellEnd"/>
      <w:r>
        <w:rPr>
          <w:lang w:val="en-US"/>
        </w:rPr>
        <w:t>/ciselnik_v28</w:t>
      </w:r>
      <w:r w:rsidR="00314152">
        <w:rPr>
          <w:lang w:val="en-US"/>
        </w:rPr>
        <w:t>.xsd</w:t>
      </w:r>
    </w:p>
    <w:p w14:paraId="7652F91A" w14:textId="6EE69C15" w:rsidR="00314152" w:rsidRDefault="005C758A" w:rsidP="00314152">
      <w:pPr>
        <w:pStyle w:val="UkzkyXML"/>
        <w:rPr>
          <w:lang w:val="en-US"/>
        </w:rPr>
      </w:pPr>
      <w:r>
        <w:t>ws28</w:t>
      </w:r>
      <w:r w:rsidR="00314152">
        <w:t>/</w:t>
      </w:r>
      <w:proofErr w:type="spellStart"/>
      <w:r w:rsidR="00314152">
        <w:t>wsdp</w:t>
      </w:r>
      <w:proofErr w:type="spellEnd"/>
      <w:r>
        <w:rPr>
          <w:lang w:val="en-US"/>
        </w:rPr>
        <w:t>/informace_v28</w:t>
      </w:r>
      <w:r w:rsidR="00314152" w:rsidRPr="00430861">
        <w:rPr>
          <w:lang w:val="en-US"/>
        </w:rPr>
        <w:t>.wsdl</w:t>
      </w:r>
    </w:p>
    <w:p w14:paraId="682B4212" w14:textId="2279A41A" w:rsidR="00314152" w:rsidRDefault="005C758A" w:rsidP="00314152">
      <w:pPr>
        <w:pStyle w:val="UkzkyXML"/>
        <w:rPr>
          <w:lang w:val="en-US"/>
        </w:rPr>
      </w:pPr>
      <w:r>
        <w:t>ws28</w:t>
      </w:r>
      <w:r w:rsidR="00314152">
        <w:t>/</w:t>
      </w:r>
      <w:proofErr w:type="spellStart"/>
      <w:r w:rsidR="00314152">
        <w:t>wsdp</w:t>
      </w:r>
      <w:proofErr w:type="spellEnd"/>
      <w:r>
        <w:rPr>
          <w:lang w:val="en-US"/>
        </w:rPr>
        <w:t>/informace_v28</w:t>
      </w:r>
      <w:r w:rsidR="00314152">
        <w:rPr>
          <w:lang w:val="en-US"/>
        </w:rPr>
        <w:t>.xsd</w:t>
      </w:r>
    </w:p>
    <w:p w14:paraId="5E928E78" w14:textId="1E36029C" w:rsidR="00314152" w:rsidRDefault="005C758A" w:rsidP="00314152">
      <w:pPr>
        <w:pStyle w:val="UkzkyXML"/>
        <w:rPr>
          <w:lang w:val="en-US"/>
        </w:rPr>
      </w:pPr>
      <w:r>
        <w:t>ws28</w:t>
      </w:r>
      <w:r w:rsidR="00314152">
        <w:t>/</w:t>
      </w:r>
      <w:proofErr w:type="spellStart"/>
      <w:r w:rsidR="00314152">
        <w:t>wsdp</w:t>
      </w:r>
      <w:proofErr w:type="spellEnd"/>
      <w:r>
        <w:rPr>
          <w:lang w:val="en-US"/>
        </w:rPr>
        <w:t>/sestavy_v28</w:t>
      </w:r>
      <w:r w:rsidR="00314152" w:rsidRPr="00430861">
        <w:rPr>
          <w:lang w:val="en-US"/>
        </w:rPr>
        <w:t>.wsdl</w:t>
      </w:r>
    </w:p>
    <w:p w14:paraId="37707AF2" w14:textId="05AF4AA7" w:rsidR="00314152" w:rsidRDefault="005C758A" w:rsidP="00314152">
      <w:pPr>
        <w:pStyle w:val="UkzkyXML"/>
        <w:rPr>
          <w:lang w:val="en-US"/>
        </w:rPr>
      </w:pPr>
      <w:r>
        <w:t>ws28</w:t>
      </w:r>
      <w:r w:rsidR="00314152">
        <w:t>/</w:t>
      </w:r>
      <w:proofErr w:type="spellStart"/>
      <w:r w:rsidR="00314152">
        <w:t>wsdp</w:t>
      </w:r>
      <w:proofErr w:type="spellEnd"/>
      <w:r>
        <w:rPr>
          <w:lang w:val="en-US"/>
        </w:rPr>
        <w:t>/sestavy_v28</w:t>
      </w:r>
      <w:r w:rsidR="00314152">
        <w:rPr>
          <w:lang w:val="en-US"/>
        </w:rPr>
        <w:t>.xsd</w:t>
      </w:r>
    </w:p>
    <w:p w14:paraId="71295839" w14:textId="302843AF" w:rsidR="00314152" w:rsidRDefault="005C758A" w:rsidP="00314152">
      <w:pPr>
        <w:pStyle w:val="UkzkyXML"/>
        <w:rPr>
          <w:lang w:val="en-US"/>
        </w:rPr>
      </w:pPr>
      <w:r>
        <w:t>ws28</w:t>
      </w:r>
      <w:r w:rsidR="00314152">
        <w:t>/</w:t>
      </w:r>
      <w:proofErr w:type="spellStart"/>
      <w:r w:rsidR="00314152">
        <w:t>wsdp</w:t>
      </w:r>
      <w:proofErr w:type="spellEnd"/>
      <w:r>
        <w:rPr>
          <w:lang w:val="en-US"/>
        </w:rPr>
        <w:t>/ucet_v28</w:t>
      </w:r>
      <w:r w:rsidR="00314152" w:rsidRPr="00430861">
        <w:rPr>
          <w:lang w:val="en-US"/>
        </w:rPr>
        <w:t>.wsdl</w:t>
      </w:r>
    </w:p>
    <w:p w14:paraId="5A2A7964" w14:textId="46608132" w:rsidR="00314152" w:rsidRDefault="005C758A" w:rsidP="00314152">
      <w:pPr>
        <w:pStyle w:val="UkzkyXML"/>
        <w:rPr>
          <w:lang w:val="en-US"/>
        </w:rPr>
      </w:pPr>
      <w:r>
        <w:t>ws28</w:t>
      </w:r>
      <w:r w:rsidR="00314152">
        <w:t>/</w:t>
      </w:r>
      <w:proofErr w:type="spellStart"/>
      <w:r w:rsidR="00314152">
        <w:t>wsdp</w:t>
      </w:r>
      <w:proofErr w:type="spellEnd"/>
      <w:r>
        <w:rPr>
          <w:lang w:val="en-US"/>
        </w:rPr>
        <w:t>/ucet_v28</w:t>
      </w:r>
      <w:r w:rsidR="00314152">
        <w:rPr>
          <w:lang w:val="en-US"/>
        </w:rPr>
        <w:t>.xsd</w:t>
      </w:r>
    </w:p>
    <w:p w14:paraId="2A7FE6BE" w14:textId="1D299081" w:rsidR="00314152" w:rsidRDefault="005C758A" w:rsidP="00314152">
      <w:pPr>
        <w:pStyle w:val="UkzkyXML"/>
        <w:rPr>
          <w:lang w:val="en-US"/>
        </w:rPr>
      </w:pPr>
      <w:r>
        <w:t>ws28</w:t>
      </w:r>
      <w:r w:rsidR="00314152">
        <w:t>/</w:t>
      </w:r>
      <w:proofErr w:type="spellStart"/>
      <w:r w:rsidR="00314152">
        <w:t>wsdp</w:t>
      </w:r>
      <w:proofErr w:type="spellEnd"/>
      <w:r>
        <w:rPr>
          <w:lang w:val="en-US"/>
        </w:rPr>
        <w:t>/vyhledat_v28</w:t>
      </w:r>
      <w:r w:rsidR="00314152" w:rsidRPr="00430861">
        <w:rPr>
          <w:lang w:val="en-US"/>
        </w:rPr>
        <w:t>.wsdl</w:t>
      </w:r>
    </w:p>
    <w:p w14:paraId="4075106A" w14:textId="6876913C" w:rsidR="006124D8" w:rsidRPr="00202BEB" w:rsidRDefault="005C758A" w:rsidP="00EF70C1">
      <w:pPr>
        <w:pStyle w:val="UkzkyXML"/>
      </w:pPr>
      <w:r>
        <w:t>ws28</w:t>
      </w:r>
      <w:r w:rsidR="00314152">
        <w:t>/</w:t>
      </w:r>
      <w:proofErr w:type="spellStart"/>
      <w:r w:rsidR="00314152">
        <w:t>wsdp</w:t>
      </w:r>
      <w:proofErr w:type="spellEnd"/>
      <w:r>
        <w:rPr>
          <w:lang w:val="en-US"/>
        </w:rPr>
        <w:t>/vyhledat_v28</w:t>
      </w:r>
      <w:r w:rsidR="00314152">
        <w:rPr>
          <w:lang w:val="en-US"/>
        </w:rPr>
        <w:t>.xsd</w:t>
      </w:r>
      <w:bookmarkEnd w:id="9"/>
      <w:bookmarkEnd w:id="10"/>
    </w:p>
    <w:sectPr w:rsidR="006124D8" w:rsidRPr="00202BEB" w:rsidSect="00C0772C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5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FC15C" w14:textId="77777777" w:rsidR="006555E4" w:rsidRDefault="006555E4">
      <w:pPr>
        <w:spacing w:before="0" w:after="0"/>
      </w:pPr>
      <w:r>
        <w:separator/>
      </w:r>
    </w:p>
  </w:endnote>
  <w:endnote w:type="continuationSeparator" w:id="0">
    <w:p w14:paraId="3225DC37" w14:textId="77777777" w:rsidR="006555E4" w:rsidRDefault="006555E4">
      <w:pPr>
        <w:spacing w:before="0" w:after="0"/>
      </w:pPr>
      <w:r>
        <w:continuationSeparator/>
      </w:r>
    </w:p>
  </w:endnote>
  <w:endnote w:type="continuationNotice" w:id="1">
    <w:p w14:paraId="08E1526C" w14:textId="77777777" w:rsidR="006555E4" w:rsidRDefault="006555E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ospac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utura Bk">
    <w:altName w:val="Arial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83E6F" w14:textId="77777777" w:rsidR="005E7FC4" w:rsidRDefault="005E7FC4">
    <w:pPr>
      <w:pStyle w:val="Zpat"/>
      <w:pBdr>
        <w:bottom w:val="single" w:sz="6" w:space="1" w:color="auto"/>
      </w:pBdr>
    </w:pPr>
  </w:p>
  <w:p w14:paraId="3E583E70" w14:textId="34BF1E7A" w:rsidR="005E7FC4" w:rsidRDefault="005E7FC4">
    <w:pPr>
      <w:pStyle w:val="Zpat"/>
    </w:pPr>
    <w:r>
      <w:rPr>
        <w:noProof/>
      </w:rPr>
      <w:fldChar w:fldCharType="begin"/>
    </w:r>
    <w:r>
      <w:rPr>
        <w:noProof/>
      </w:rPr>
      <w:instrText xml:space="preserve"> FILENAME  \* MERGEFORMAT </w:instrText>
    </w:r>
    <w:r>
      <w:rPr>
        <w:noProof/>
      </w:rPr>
      <w:fldChar w:fldCharType="separate"/>
    </w:r>
    <w:ins w:id="11" w:author="Bílek Jan" w:date="2021-11-10T07:33:00Z">
      <w:r w:rsidR="00356B08">
        <w:rPr>
          <w:noProof/>
        </w:rPr>
        <w:t>WSDP_Zmeny_XSD.docx</w:t>
      </w:r>
    </w:ins>
    <w:del w:id="12" w:author="Bílek Jan" w:date="2021-11-10T07:33:00Z">
      <w:r w:rsidR="008660AA" w:rsidDel="00356B08">
        <w:rPr>
          <w:noProof/>
        </w:rPr>
        <w:delText>UD010_WS-DP Změny XSD</w:delText>
      </w:r>
    </w:del>
    <w:r>
      <w:rPr>
        <w:noProof/>
      </w:rPr>
      <w:fldChar w:fldCharType="end"/>
    </w:r>
    <w:r>
      <w:rPr>
        <w:noProof/>
      </w:rP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56B08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356B08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F8CEA" w14:textId="77777777" w:rsidR="006555E4" w:rsidRDefault="006555E4">
      <w:pPr>
        <w:spacing w:before="0" w:after="0"/>
      </w:pPr>
      <w:r>
        <w:separator/>
      </w:r>
    </w:p>
  </w:footnote>
  <w:footnote w:type="continuationSeparator" w:id="0">
    <w:p w14:paraId="28230133" w14:textId="77777777" w:rsidR="006555E4" w:rsidRDefault="006555E4">
      <w:pPr>
        <w:spacing w:before="0" w:after="0"/>
      </w:pPr>
      <w:r>
        <w:continuationSeparator/>
      </w:r>
    </w:p>
  </w:footnote>
  <w:footnote w:type="continuationNotice" w:id="1">
    <w:p w14:paraId="14882D32" w14:textId="77777777" w:rsidR="006555E4" w:rsidRDefault="006555E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83E6C" w14:textId="391B1AB0" w:rsidR="005E7FC4" w:rsidRDefault="00564D54" w:rsidP="00D3067F">
    <w:pPr>
      <w:pStyle w:val="Zhlav"/>
      <w:tabs>
        <w:tab w:val="clear" w:pos="9072"/>
        <w:tab w:val="left" w:pos="1608"/>
        <w:tab w:val="center" w:pos="4446"/>
        <w:tab w:val="right" w:pos="9180"/>
      </w:tabs>
      <w:ind w:left="-18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E583E73" wp14:editId="1A5CD38E">
          <wp:simplePos x="0" y="0"/>
          <wp:positionH relativeFrom="column">
            <wp:posOffset>4996180</wp:posOffset>
          </wp:positionH>
          <wp:positionV relativeFrom="paragraph">
            <wp:posOffset>-40005</wp:posOffset>
          </wp:positionV>
          <wp:extent cx="857250" cy="285750"/>
          <wp:effectExtent l="0" t="0" r="0" b="0"/>
          <wp:wrapNone/>
          <wp:docPr id="3" name="Picture 3" descr="Logo_CUZK_6x2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UZK_6x2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56792">
      <w:rPr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64384" behindDoc="1" locked="0" layoutInCell="1" allowOverlap="1" wp14:anchorId="589F1787" wp14:editId="691B7CA9">
          <wp:simplePos x="0" y="0"/>
          <wp:positionH relativeFrom="column">
            <wp:posOffset>-194945</wp:posOffset>
          </wp:positionH>
          <wp:positionV relativeFrom="paragraph">
            <wp:posOffset>-106680</wp:posOffset>
          </wp:positionV>
          <wp:extent cx="352425" cy="352425"/>
          <wp:effectExtent l="0" t="0" r="9525" b="9525"/>
          <wp:wrapNone/>
          <wp:docPr id="1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Ness RGB Color Logomark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425" cy="352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7FC4">
      <w:tab/>
    </w:r>
    <w:r w:rsidR="005E7FC4">
      <w:tab/>
    </w:r>
    <w:r w:rsidR="006555E4">
      <w:fldChar w:fldCharType="begin"/>
    </w:r>
    <w:r w:rsidR="006555E4">
      <w:instrText xml:space="preserve"> TITLE  \* MERGEFORMAT </w:instrText>
    </w:r>
    <w:r w:rsidR="006555E4">
      <w:fldChar w:fldCharType="separate"/>
    </w:r>
    <w:r w:rsidR="00356B08">
      <w:t xml:space="preserve">Přehled změn v XSD aplikace WS-DP pro dodávku </w:t>
    </w:r>
    <w:proofErr w:type="gramStart"/>
    <w:r w:rsidR="00356B08">
      <w:t>D9.2</w:t>
    </w:r>
    <w:proofErr w:type="gramEnd"/>
    <w:r w:rsidR="006555E4">
      <w:fldChar w:fldCharType="end"/>
    </w:r>
    <w:r w:rsidR="005E7FC4">
      <w:t xml:space="preserve"> </w:t>
    </w:r>
  </w:p>
  <w:p w14:paraId="3E583E6D" w14:textId="77777777" w:rsidR="005E7FC4" w:rsidRDefault="005E7FC4">
    <w:pPr>
      <w:pStyle w:val="Zhlav"/>
      <w:pBdr>
        <w:bottom w:val="single" w:sz="6" w:space="1" w:color="auto"/>
      </w:pBdr>
      <w:jc w:val="center"/>
    </w:pPr>
  </w:p>
  <w:p w14:paraId="3E583E6E" w14:textId="77777777" w:rsidR="005E7FC4" w:rsidRDefault="005E7FC4">
    <w:pPr>
      <w:pStyle w:val="Zhlav"/>
      <w:ind w:left="-1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7848B" w14:textId="77777777" w:rsidR="00564D54" w:rsidRPr="00556792" w:rsidRDefault="00564D54" w:rsidP="00564D54">
    <w:pPr>
      <w:pStyle w:val="Zhlav"/>
      <w:tabs>
        <w:tab w:val="left" w:pos="7920"/>
      </w:tabs>
      <w:spacing w:line="276" w:lineRule="auto"/>
      <w:ind w:left="7229"/>
      <w:rPr>
        <w:color w:val="808080"/>
        <w:sz w:val="16"/>
        <w:szCs w:val="16"/>
      </w:rPr>
    </w:pPr>
    <w:r w:rsidRPr="00556792">
      <w:rPr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62336" behindDoc="1" locked="0" layoutInCell="1" allowOverlap="1" wp14:anchorId="2924B119" wp14:editId="7FAAD56F">
          <wp:simplePos x="0" y="0"/>
          <wp:positionH relativeFrom="column">
            <wp:posOffset>-66675</wp:posOffset>
          </wp:positionH>
          <wp:positionV relativeFrom="paragraph">
            <wp:posOffset>-86360</wp:posOffset>
          </wp:positionV>
          <wp:extent cx="539115" cy="539115"/>
          <wp:effectExtent l="0" t="0" r="0" b="0"/>
          <wp:wrapNone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Ness RGB Color Logo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115" cy="539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 wp14:anchorId="57CAFCDB" wp14:editId="21534F3A">
          <wp:extent cx="1217801" cy="411838"/>
          <wp:effectExtent l="0" t="0" r="1905" b="7620"/>
          <wp:docPr id="9" name="Picture 1" descr="Logo_CUZK_86pct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UZK_86pct_256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720" cy="440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8FFE77" w14:textId="77777777" w:rsidR="00564D54" w:rsidRDefault="00564D5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8A2BD28"/>
    <w:multiLevelType w:val="multilevel"/>
    <w:tmpl w:val="62641A14"/>
    <w:name w:val="List-1465729752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alibri" w:eastAsia="Calibri" w:hAnsi="Calibri" w:cs="Calibri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Calibri" w:eastAsia="Calibri" w:hAnsi="Calibri" w:cs="Calibri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Calibri" w:eastAsia="Calibri" w:hAnsi="Calibri" w:cs="Calibri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alibri" w:eastAsia="Calibri" w:hAnsi="Calibri" w:cs="Calibri"/>
      </w:rPr>
    </w:lvl>
    <w:lvl w:ilvl="5">
      <w:start w:val="1"/>
      <w:numFmt w:val="bullet"/>
      <w:lvlText w:val=""/>
      <w:lvlJc w:val="left"/>
      <w:pPr>
        <w:ind w:left="0" w:firstLine="0"/>
      </w:pPr>
      <w:rPr>
        <w:rFonts w:ascii="Calibri" w:eastAsia="Calibri" w:hAnsi="Calibri" w:cs="Calibri"/>
      </w:rPr>
    </w:lvl>
    <w:lvl w:ilvl="6">
      <w:start w:val="1"/>
      <w:numFmt w:val="bullet"/>
      <w:lvlText w:val=""/>
      <w:lvlJc w:val="left"/>
      <w:pPr>
        <w:ind w:left="0" w:firstLine="0"/>
      </w:pPr>
      <w:rPr>
        <w:rFonts w:ascii="Calibri" w:eastAsia="Calibri" w:hAnsi="Calibri" w:cs="Calibri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alibri" w:eastAsia="Calibri" w:hAnsi="Calibri" w:cs="Calibri"/>
      </w:rPr>
    </w:lvl>
    <w:lvl w:ilvl="8">
      <w:start w:val="1"/>
      <w:numFmt w:val="bullet"/>
      <w:lvlText w:val=""/>
      <w:lvlJc w:val="left"/>
      <w:pPr>
        <w:ind w:left="0" w:firstLine="0"/>
      </w:pPr>
      <w:rPr>
        <w:rFonts w:ascii="Calibri" w:eastAsia="Calibri" w:hAnsi="Calibri" w:cs="Calibri"/>
      </w:rPr>
    </w:lvl>
  </w:abstractNum>
  <w:abstractNum w:abstractNumId="1" w15:restartNumberingAfterBreak="0">
    <w:nsid w:val="0AA20A16"/>
    <w:multiLevelType w:val="hybridMultilevel"/>
    <w:tmpl w:val="4A343224"/>
    <w:lvl w:ilvl="0" w:tplc="04050001">
      <w:start w:val="1"/>
      <w:numFmt w:val="bullet"/>
      <w:pStyle w:val="Bullet1"/>
      <w:lvlText w:val=""/>
      <w:lvlJc w:val="left"/>
      <w:pPr>
        <w:ind w:left="502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B0DF4"/>
    <w:multiLevelType w:val="hybridMultilevel"/>
    <w:tmpl w:val="1A68753E"/>
    <w:lvl w:ilvl="0" w:tplc="A936FF6C">
      <w:start w:val="1"/>
      <w:numFmt w:val="decimal"/>
      <w:pStyle w:val="Odkazy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77155"/>
    <w:multiLevelType w:val="multilevel"/>
    <w:tmpl w:val="64E6485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F3047BC"/>
    <w:multiLevelType w:val="hybridMultilevel"/>
    <w:tmpl w:val="82D4866A"/>
    <w:lvl w:ilvl="0" w:tplc="AE6AC5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ílek Jan">
    <w15:presenceInfo w15:providerId="AD" w15:userId="S-1-5-21-1388532468-407250429-270368766-586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NotTrackFormatting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A7F"/>
    <w:rsid w:val="00000DB8"/>
    <w:rsid w:val="0000127C"/>
    <w:rsid w:val="00007DAB"/>
    <w:rsid w:val="0001706E"/>
    <w:rsid w:val="00020786"/>
    <w:rsid w:val="00027F84"/>
    <w:rsid w:val="000313CE"/>
    <w:rsid w:val="00031BA9"/>
    <w:rsid w:val="000323EA"/>
    <w:rsid w:val="00040178"/>
    <w:rsid w:val="000436FF"/>
    <w:rsid w:val="000466E9"/>
    <w:rsid w:val="0005007B"/>
    <w:rsid w:val="00053860"/>
    <w:rsid w:val="00054CAB"/>
    <w:rsid w:val="0005540D"/>
    <w:rsid w:val="000618D7"/>
    <w:rsid w:val="00061BDE"/>
    <w:rsid w:val="0006314A"/>
    <w:rsid w:val="000679E7"/>
    <w:rsid w:val="00067C9F"/>
    <w:rsid w:val="000703B6"/>
    <w:rsid w:val="00070BF0"/>
    <w:rsid w:val="0007282D"/>
    <w:rsid w:val="00073AA1"/>
    <w:rsid w:val="00076E75"/>
    <w:rsid w:val="000800B6"/>
    <w:rsid w:val="000831D8"/>
    <w:rsid w:val="00083FD2"/>
    <w:rsid w:val="000840DD"/>
    <w:rsid w:val="0008459F"/>
    <w:rsid w:val="0008646A"/>
    <w:rsid w:val="0008663B"/>
    <w:rsid w:val="000927B3"/>
    <w:rsid w:val="00092E94"/>
    <w:rsid w:val="00097DB9"/>
    <w:rsid w:val="000A16FD"/>
    <w:rsid w:val="000A19E1"/>
    <w:rsid w:val="000A32F5"/>
    <w:rsid w:val="000A6A97"/>
    <w:rsid w:val="000B1B80"/>
    <w:rsid w:val="000B243D"/>
    <w:rsid w:val="000B417E"/>
    <w:rsid w:val="000B45D0"/>
    <w:rsid w:val="000B5540"/>
    <w:rsid w:val="000B5A77"/>
    <w:rsid w:val="000B79BC"/>
    <w:rsid w:val="000C130B"/>
    <w:rsid w:val="000C348B"/>
    <w:rsid w:val="000C4510"/>
    <w:rsid w:val="000C60EA"/>
    <w:rsid w:val="000C735A"/>
    <w:rsid w:val="000D05B8"/>
    <w:rsid w:val="000D0E88"/>
    <w:rsid w:val="000D473A"/>
    <w:rsid w:val="000D4BF0"/>
    <w:rsid w:val="000D6015"/>
    <w:rsid w:val="000F1AF7"/>
    <w:rsid w:val="001001A5"/>
    <w:rsid w:val="001001F3"/>
    <w:rsid w:val="0010321E"/>
    <w:rsid w:val="00103428"/>
    <w:rsid w:val="00103EE3"/>
    <w:rsid w:val="00104675"/>
    <w:rsid w:val="00105413"/>
    <w:rsid w:val="0010743A"/>
    <w:rsid w:val="00107BD5"/>
    <w:rsid w:val="00111DDB"/>
    <w:rsid w:val="00114CC7"/>
    <w:rsid w:val="00115E1D"/>
    <w:rsid w:val="001204DB"/>
    <w:rsid w:val="00124A26"/>
    <w:rsid w:val="00125D62"/>
    <w:rsid w:val="0013033A"/>
    <w:rsid w:val="001305F9"/>
    <w:rsid w:val="00136DA2"/>
    <w:rsid w:val="00140E01"/>
    <w:rsid w:val="00140E24"/>
    <w:rsid w:val="00146E6F"/>
    <w:rsid w:val="00147062"/>
    <w:rsid w:val="00151797"/>
    <w:rsid w:val="0015331B"/>
    <w:rsid w:val="00153CF7"/>
    <w:rsid w:val="00155284"/>
    <w:rsid w:val="00157F0F"/>
    <w:rsid w:val="001630A9"/>
    <w:rsid w:val="00167048"/>
    <w:rsid w:val="0017022D"/>
    <w:rsid w:val="0017309E"/>
    <w:rsid w:val="00173274"/>
    <w:rsid w:val="00174748"/>
    <w:rsid w:val="0017624F"/>
    <w:rsid w:val="001822F8"/>
    <w:rsid w:val="00182365"/>
    <w:rsid w:val="00183621"/>
    <w:rsid w:val="00185612"/>
    <w:rsid w:val="001859BE"/>
    <w:rsid w:val="00187144"/>
    <w:rsid w:val="00187CDE"/>
    <w:rsid w:val="00190AED"/>
    <w:rsid w:val="00195632"/>
    <w:rsid w:val="001A039A"/>
    <w:rsid w:val="001A0966"/>
    <w:rsid w:val="001A116F"/>
    <w:rsid w:val="001A1585"/>
    <w:rsid w:val="001A3DA6"/>
    <w:rsid w:val="001A5A6E"/>
    <w:rsid w:val="001B0492"/>
    <w:rsid w:val="001B1416"/>
    <w:rsid w:val="001B2876"/>
    <w:rsid w:val="001B41FB"/>
    <w:rsid w:val="001B5C21"/>
    <w:rsid w:val="001B7606"/>
    <w:rsid w:val="001C2E01"/>
    <w:rsid w:val="001C368B"/>
    <w:rsid w:val="001C3FD0"/>
    <w:rsid w:val="001C6315"/>
    <w:rsid w:val="001C71A8"/>
    <w:rsid w:val="001D7CAE"/>
    <w:rsid w:val="001E225C"/>
    <w:rsid w:val="001E3056"/>
    <w:rsid w:val="001E684E"/>
    <w:rsid w:val="001F6612"/>
    <w:rsid w:val="001F7F51"/>
    <w:rsid w:val="0020183A"/>
    <w:rsid w:val="0020236A"/>
    <w:rsid w:val="002032DC"/>
    <w:rsid w:val="00203905"/>
    <w:rsid w:val="002069F5"/>
    <w:rsid w:val="002071F9"/>
    <w:rsid w:val="0021015F"/>
    <w:rsid w:val="002142E5"/>
    <w:rsid w:val="00215533"/>
    <w:rsid w:val="0021611C"/>
    <w:rsid w:val="0021618E"/>
    <w:rsid w:val="002161BB"/>
    <w:rsid w:val="00216DD2"/>
    <w:rsid w:val="002222AB"/>
    <w:rsid w:val="002233CA"/>
    <w:rsid w:val="00223B61"/>
    <w:rsid w:val="00223D7A"/>
    <w:rsid w:val="00225408"/>
    <w:rsid w:val="0022598B"/>
    <w:rsid w:val="00230E0D"/>
    <w:rsid w:val="00231E7E"/>
    <w:rsid w:val="002349F6"/>
    <w:rsid w:val="002354CF"/>
    <w:rsid w:val="002415DB"/>
    <w:rsid w:val="00251A95"/>
    <w:rsid w:val="00254729"/>
    <w:rsid w:val="00254942"/>
    <w:rsid w:val="00260E6C"/>
    <w:rsid w:val="00261E90"/>
    <w:rsid w:val="002678B6"/>
    <w:rsid w:val="00270F52"/>
    <w:rsid w:val="002725FB"/>
    <w:rsid w:val="0027529F"/>
    <w:rsid w:val="00275D28"/>
    <w:rsid w:val="00277B14"/>
    <w:rsid w:val="00280155"/>
    <w:rsid w:val="00282C4C"/>
    <w:rsid w:val="00283FDE"/>
    <w:rsid w:val="00284324"/>
    <w:rsid w:val="002847C4"/>
    <w:rsid w:val="00285A85"/>
    <w:rsid w:val="00286ABD"/>
    <w:rsid w:val="00287682"/>
    <w:rsid w:val="00293B63"/>
    <w:rsid w:val="002A02C4"/>
    <w:rsid w:val="002A0E46"/>
    <w:rsid w:val="002A206F"/>
    <w:rsid w:val="002A3704"/>
    <w:rsid w:val="002A3C36"/>
    <w:rsid w:val="002A4B70"/>
    <w:rsid w:val="002A651C"/>
    <w:rsid w:val="002A695C"/>
    <w:rsid w:val="002B03A7"/>
    <w:rsid w:val="002B3622"/>
    <w:rsid w:val="002B4B9F"/>
    <w:rsid w:val="002B4D23"/>
    <w:rsid w:val="002B53E3"/>
    <w:rsid w:val="002B6950"/>
    <w:rsid w:val="002B776D"/>
    <w:rsid w:val="002C1DFA"/>
    <w:rsid w:val="002C60D6"/>
    <w:rsid w:val="002C7B1D"/>
    <w:rsid w:val="002D0DA1"/>
    <w:rsid w:val="002D1DCF"/>
    <w:rsid w:val="002D569A"/>
    <w:rsid w:val="002D6378"/>
    <w:rsid w:val="002D6D27"/>
    <w:rsid w:val="002E4035"/>
    <w:rsid w:val="002E6E51"/>
    <w:rsid w:val="002E7668"/>
    <w:rsid w:val="002F4C1B"/>
    <w:rsid w:val="002F6DD4"/>
    <w:rsid w:val="002F7C5D"/>
    <w:rsid w:val="00310CB8"/>
    <w:rsid w:val="00314152"/>
    <w:rsid w:val="0031562C"/>
    <w:rsid w:val="00317980"/>
    <w:rsid w:val="003217E5"/>
    <w:rsid w:val="00321994"/>
    <w:rsid w:val="00323046"/>
    <w:rsid w:val="00324451"/>
    <w:rsid w:val="00325A57"/>
    <w:rsid w:val="00326E48"/>
    <w:rsid w:val="00327A08"/>
    <w:rsid w:val="00327F9A"/>
    <w:rsid w:val="00331879"/>
    <w:rsid w:val="003321E7"/>
    <w:rsid w:val="00333880"/>
    <w:rsid w:val="003357A2"/>
    <w:rsid w:val="0033760D"/>
    <w:rsid w:val="0034110B"/>
    <w:rsid w:val="00341FFA"/>
    <w:rsid w:val="00346570"/>
    <w:rsid w:val="0034697C"/>
    <w:rsid w:val="00354372"/>
    <w:rsid w:val="00354604"/>
    <w:rsid w:val="00356B08"/>
    <w:rsid w:val="00356D8C"/>
    <w:rsid w:val="00356EE4"/>
    <w:rsid w:val="00363392"/>
    <w:rsid w:val="00366E12"/>
    <w:rsid w:val="003700C1"/>
    <w:rsid w:val="00371DC8"/>
    <w:rsid w:val="00372433"/>
    <w:rsid w:val="003738D9"/>
    <w:rsid w:val="00375AA3"/>
    <w:rsid w:val="00377D18"/>
    <w:rsid w:val="003803FF"/>
    <w:rsid w:val="00382B10"/>
    <w:rsid w:val="003843AD"/>
    <w:rsid w:val="0038450A"/>
    <w:rsid w:val="003865E7"/>
    <w:rsid w:val="00387023"/>
    <w:rsid w:val="003954D4"/>
    <w:rsid w:val="003968AA"/>
    <w:rsid w:val="003A2A9C"/>
    <w:rsid w:val="003A60D9"/>
    <w:rsid w:val="003A6AAD"/>
    <w:rsid w:val="003B0CBE"/>
    <w:rsid w:val="003B3524"/>
    <w:rsid w:val="003C173C"/>
    <w:rsid w:val="003C2E2A"/>
    <w:rsid w:val="003C3396"/>
    <w:rsid w:val="003C36E6"/>
    <w:rsid w:val="003C421F"/>
    <w:rsid w:val="003C4627"/>
    <w:rsid w:val="003D0098"/>
    <w:rsid w:val="003D1633"/>
    <w:rsid w:val="003D2D99"/>
    <w:rsid w:val="003D3942"/>
    <w:rsid w:val="003D3978"/>
    <w:rsid w:val="003D44EC"/>
    <w:rsid w:val="003D636B"/>
    <w:rsid w:val="003E10A5"/>
    <w:rsid w:val="003E1448"/>
    <w:rsid w:val="003E3B4E"/>
    <w:rsid w:val="003E4D5F"/>
    <w:rsid w:val="003E5016"/>
    <w:rsid w:val="003E556B"/>
    <w:rsid w:val="003E6400"/>
    <w:rsid w:val="003E67B9"/>
    <w:rsid w:val="003E72B7"/>
    <w:rsid w:val="004016D9"/>
    <w:rsid w:val="00402E47"/>
    <w:rsid w:val="00403299"/>
    <w:rsid w:val="00403758"/>
    <w:rsid w:val="00403C46"/>
    <w:rsid w:val="00406E37"/>
    <w:rsid w:val="00407B05"/>
    <w:rsid w:val="00412792"/>
    <w:rsid w:val="00413EA0"/>
    <w:rsid w:val="00414E40"/>
    <w:rsid w:val="004151F6"/>
    <w:rsid w:val="00415ECB"/>
    <w:rsid w:val="00416BD3"/>
    <w:rsid w:val="0041784F"/>
    <w:rsid w:val="0042038C"/>
    <w:rsid w:val="00421693"/>
    <w:rsid w:val="00421CF5"/>
    <w:rsid w:val="0042254A"/>
    <w:rsid w:val="004246AB"/>
    <w:rsid w:val="00425CC7"/>
    <w:rsid w:val="00426118"/>
    <w:rsid w:val="00427474"/>
    <w:rsid w:val="0043521D"/>
    <w:rsid w:val="0045237F"/>
    <w:rsid w:val="004530D4"/>
    <w:rsid w:val="00453EDA"/>
    <w:rsid w:val="00455D37"/>
    <w:rsid w:val="00461A3F"/>
    <w:rsid w:val="00464336"/>
    <w:rsid w:val="00465C51"/>
    <w:rsid w:val="0046682B"/>
    <w:rsid w:val="0047036B"/>
    <w:rsid w:val="00470410"/>
    <w:rsid w:val="00471666"/>
    <w:rsid w:val="00471DD3"/>
    <w:rsid w:val="004741EF"/>
    <w:rsid w:val="0047421B"/>
    <w:rsid w:val="004765C5"/>
    <w:rsid w:val="00476B5C"/>
    <w:rsid w:val="00477201"/>
    <w:rsid w:val="0047725F"/>
    <w:rsid w:val="00477EF8"/>
    <w:rsid w:val="0048210D"/>
    <w:rsid w:val="00484A50"/>
    <w:rsid w:val="00485251"/>
    <w:rsid w:val="0048612E"/>
    <w:rsid w:val="004864D2"/>
    <w:rsid w:val="004903FD"/>
    <w:rsid w:val="00492512"/>
    <w:rsid w:val="00493F48"/>
    <w:rsid w:val="004A189C"/>
    <w:rsid w:val="004A40BE"/>
    <w:rsid w:val="004B06F0"/>
    <w:rsid w:val="004B0862"/>
    <w:rsid w:val="004B22AA"/>
    <w:rsid w:val="004B379F"/>
    <w:rsid w:val="004B5007"/>
    <w:rsid w:val="004B588C"/>
    <w:rsid w:val="004C0476"/>
    <w:rsid w:val="004C1C58"/>
    <w:rsid w:val="004C360A"/>
    <w:rsid w:val="004C41D0"/>
    <w:rsid w:val="004C46FE"/>
    <w:rsid w:val="004C498F"/>
    <w:rsid w:val="004D0CCF"/>
    <w:rsid w:val="004D1B21"/>
    <w:rsid w:val="004D5ABE"/>
    <w:rsid w:val="004D5FE3"/>
    <w:rsid w:val="004D65CD"/>
    <w:rsid w:val="004D7940"/>
    <w:rsid w:val="004D7C42"/>
    <w:rsid w:val="004E1DC1"/>
    <w:rsid w:val="004E2B08"/>
    <w:rsid w:val="004E6C14"/>
    <w:rsid w:val="004F0CBE"/>
    <w:rsid w:val="004F0D01"/>
    <w:rsid w:val="004F0DF4"/>
    <w:rsid w:val="004F1484"/>
    <w:rsid w:val="004F1C7C"/>
    <w:rsid w:val="004F3A86"/>
    <w:rsid w:val="004F5583"/>
    <w:rsid w:val="00500E61"/>
    <w:rsid w:val="00502CDE"/>
    <w:rsid w:val="00507431"/>
    <w:rsid w:val="00510009"/>
    <w:rsid w:val="005108B6"/>
    <w:rsid w:val="00510ACE"/>
    <w:rsid w:val="005111C9"/>
    <w:rsid w:val="005123DB"/>
    <w:rsid w:val="00512A6D"/>
    <w:rsid w:val="00515283"/>
    <w:rsid w:val="005248FE"/>
    <w:rsid w:val="005300BE"/>
    <w:rsid w:val="005300EE"/>
    <w:rsid w:val="0053038E"/>
    <w:rsid w:val="005324FD"/>
    <w:rsid w:val="0053372B"/>
    <w:rsid w:val="00535321"/>
    <w:rsid w:val="00536159"/>
    <w:rsid w:val="00536666"/>
    <w:rsid w:val="00540896"/>
    <w:rsid w:val="00540982"/>
    <w:rsid w:val="00540DB1"/>
    <w:rsid w:val="00543550"/>
    <w:rsid w:val="005455AE"/>
    <w:rsid w:val="00550212"/>
    <w:rsid w:val="00551643"/>
    <w:rsid w:val="00551C79"/>
    <w:rsid w:val="005559EE"/>
    <w:rsid w:val="00563285"/>
    <w:rsid w:val="00564459"/>
    <w:rsid w:val="00564D2D"/>
    <w:rsid w:val="00564D54"/>
    <w:rsid w:val="00567027"/>
    <w:rsid w:val="00570B53"/>
    <w:rsid w:val="00571ED9"/>
    <w:rsid w:val="00572A0F"/>
    <w:rsid w:val="0057530A"/>
    <w:rsid w:val="0057542C"/>
    <w:rsid w:val="00577A55"/>
    <w:rsid w:val="00580FD5"/>
    <w:rsid w:val="00581163"/>
    <w:rsid w:val="0058126C"/>
    <w:rsid w:val="005821D7"/>
    <w:rsid w:val="005847F5"/>
    <w:rsid w:val="0059046D"/>
    <w:rsid w:val="00591C0B"/>
    <w:rsid w:val="00592FD3"/>
    <w:rsid w:val="005937DB"/>
    <w:rsid w:val="005A0648"/>
    <w:rsid w:val="005A0BF5"/>
    <w:rsid w:val="005A591F"/>
    <w:rsid w:val="005A743E"/>
    <w:rsid w:val="005B102B"/>
    <w:rsid w:val="005B18D1"/>
    <w:rsid w:val="005B216F"/>
    <w:rsid w:val="005B273A"/>
    <w:rsid w:val="005B3A09"/>
    <w:rsid w:val="005B45B9"/>
    <w:rsid w:val="005B528F"/>
    <w:rsid w:val="005B5714"/>
    <w:rsid w:val="005B6488"/>
    <w:rsid w:val="005B6913"/>
    <w:rsid w:val="005B7287"/>
    <w:rsid w:val="005B72CD"/>
    <w:rsid w:val="005B7431"/>
    <w:rsid w:val="005B7CED"/>
    <w:rsid w:val="005C061A"/>
    <w:rsid w:val="005C1E74"/>
    <w:rsid w:val="005C28EB"/>
    <w:rsid w:val="005C5D3B"/>
    <w:rsid w:val="005C758A"/>
    <w:rsid w:val="005C7C71"/>
    <w:rsid w:val="005D000F"/>
    <w:rsid w:val="005D0778"/>
    <w:rsid w:val="005D2044"/>
    <w:rsid w:val="005E18CC"/>
    <w:rsid w:val="005E4F5A"/>
    <w:rsid w:val="005E7FC4"/>
    <w:rsid w:val="005F104C"/>
    <w:rsid w:val="005F1070"/>
    <w:rsid w:val="005F30F3"/>
    <w:rsid w:val="005F4F48"/>
    <w:rsid w:val="0060035F"/>
    <w:rsid w:val="00605B86"/>
    <w:rsid w:val="0061169D"/>
    <w:rsid w:val="0061215C"/>
    <w:rsid w:val="0061245B"/>
    <w:rsid w:val="006124D8"/>
    <w:rsid w:val="00612970"/>
    <w:rsid w:val="006168EF"/>
    <w:rsid w:val="00620704"/>
    <w:rsid w:val="00621F58"/>
    <w:rsid w:val="0062250C"/>
    <w:rsid w:val="0062264D"/>
    <w:rsid w:val="00622777"/>
    <w:rsid w:val="00624B3A"/>
    <w:rsid w:val="00624BED"/>
    <w:rsid w:val="00625310"/>
    <w:rsid w:val="00625546"/>
    <w:rsid w:val="00626FF5"/>
    <w:rsid w:val="00630009"/>
    <w:rsid w:val="00634B66"/>
    <w:rsid w:val="00640BBA"/>
    <w:rsid w:val="00640CAC"/>
    <w:rsid w:val="00645A73"/>
    <w:rsid w:val="00650C9B"/>
    <w:rsid w:val="00653268"/>
    <w:rsid w:val="00653423"/>
    <w:rsid w:val="00654DEB"/>
    <w:rsid w:val="006555E4"/>
    <w:rsid w:val="00655AE6"/>
    <w:rsid w:val="00663A9C"/>
    <w:rsid w:val="00665BB8"/>
    <w:rsid w:val="0067059E"/>
    <w:rsid w:val="0067249B"/>
    <w:rsid w:val="00672C02"/>
    <w:rsid w:val="00676651"/>
    <w:rsid w:val="00677BF6"/>
    <w:rsid w:val="00677D10"/>
    <w:rsid w:val="006828E4"/>
    <w:rsid w:val="006838F0"/>
    <w:rsid w:val="0069410D"/>
    <w:rsid w:val="00696677"/>
    <w:rsid w:val="006A169B"/>
    <w:rsid w:val="006A33CC"/>
    <w:rsid w:val="006A380D"/>
    <w:rsid w:val="006A3B7C"/>
    <w:rsid w:val="006A5560"/>
    <w:rsid w:val="006A5EC8"/>
    <w:rsid w:val="006A697D"/>
    <w:rsid w:val="006A6FE2"/>
    <w:rsid w:val="006B0454"/>
    <w:rsid w:val="006B0520"/>
    <w:rsid w:val="006B2267"/>
    <w:rsid w:val="006B3C8E"/>
    <w:rsid w:val="006B4F1C"/>
    <w:rsid w:val="006C283A"/>
    <w:rsid w:val="006C33EB"/>
    <w:rsid w:val="006C4EA8"/>
    <w:rsid w:val="006C7E2C"/>
    <w:rsid w:val="006D0149"/>
    <w:rsid w:val="006D0B89"/>
    <w:rsid w:val="006D4B76"/>
    <w:rsid w:val="006D53A4"/>
    <w:rsid w:val="006E1912"/>
    <w:rsid w:val="006E202D"/>
    <w:rsid w:val="006E234C"/>
    <w:rsid w:val="006E285A"/>
    <w:rsid w:val="006E57BC"/>
    <w:rsid w:val="006E7C9F"/>
    <w:rsid w:val="006F0D34"/>
    <w:rsid w:val="006F4F99"/>
    <w:rsid w:val="006F5D68"/>
    <w:rsid w:val="007002BC"/>
    <w:rsid w:val="0070133F"/>
    <w:rsid w:val="00703743"/>
    <w:rsid w:val="0070449E"/>
    <w:rsid w:val="00704CB1"/>
    <w:rsid w:val="00705570"/>
    <w:rsid w:val="00705F28"/>
    <w:rsid w:val="00710F46"/>
    <w:rsid w:val="007140A0"/>
    <w:rsid w:val="0071485B"/>
    <w:rsid w:val="00717151"/>
    <w:rsid w:val="00721D23"/>
    <w:rsid w:val="00724341"/>
    <w:rsid w:val="0072463C"/>
    <w:rsid w:val="00724643"/>
    <w:rsid w:val="00724FE0"/>
    <w:rsid w:val="007300CB"/>
    <w:rsid w:val="007302BF"/>
    <w:rsid w:val="0073571D"/>
    <w:rsid w:val="00735CD9"/>
    <w:rsid w:val="00736C71"/>
    <w:rsid w:val="0074221B"/>
    <w:rsid w:val="00743E65"/>
    <w:rsid w:val="007442ED"/>
    <w:rsid w:val="00745342"/>
    <w:rsid w:val="00747606"/>
    <w:rsid w:val="00747C64"/>
    <w:rsid w:val="00750CB7"/>
    <w:rsid w:val="00751405"/>
    <w:rsid w:val="00753C87"/>
    <w:rsid w:val="00755D50"/>
    <w:rsid w:val="00756BA8"/>
    <w:rsid w:val="007572BA"/>
    <w:rsid w:val="00757D85"/>
    <w:rsid w:val="007601B8"/>
    <w:rsid w:val="00761542"/>
    <w:rsid w:val="00761A85"/>
    <w:rsid w:val="00762D17"/>
    <w:rsid w:val="00764D9B"/>
    <w:rsid w:val="0077063B"/>
    <w:rsid w:val="00773CBF"/>
    <w:rsid w:val="00774B57"/>
    <w:rsid w:val="007764C2"/>
    <w:rsid w:val="00777ACE"/>
    <w:rsid w:val="00780516"/>
    <w:rsid w:val="0078151F"/>
    <w:rsid w:val="00782CFB"/>
    <w:rsid w:val="00783622"/>
    <w:rsid w:val="00784A7A"/>
    <w:rsid w:val="0078500D"/>
    <w:rsid w:val="00786E12"/>
    <w:rsid w:val="007870D4"/>
    <w:rsid w:val="00792B33"/>
    <w:rsid w:val="007938A4"/>
    <w:rsid w:val="00794301"/>
    <w:rsid w:val="00797A7F"/>
    <w:rsid w:val="007A2153"/>
    <w:rsid w:val="007A6AD5"/>
    <w:rsid w:val="007A7EBD"/>
    <w:rsid w:val="007B212E"/>
    <w:rsid w:val="007B3B74"/>
    <w:rsid w:val="007B5741"/>
    <w:rsid w:val="007C2481"/>
    <w:rsid w:val="007C35E4"/>
    <w:rsid w:val="007C4AC6"/>
    <w:rsid w:val="007C7D36"/>
    <w:rsid w:val="007D0D49"/>
    <w:rsid w:val="007D3D61"/>
    <w:rsid w:val="007D55E4"/>
    <w:rsid w:val="007D7A98"/>
    <w:rsid w:val="007E0B29"/>
    <w:rsid w:val="007F136E"/>
    <w:rsid w:val="007F6C2F"/>
    <w:rsid w:val="007F73BA"/>
    <w:rsid w:val="00801A11"/>
    <w:rsid w:val="00810A5D"/>
    <w:rsid w:val="00814A40"/>
    <w:rsid w:val="008222A9"/>
    <w:rsid w:val="00822552"/>
    <w:rsid w:val="00822585"/>
    <w:rsid w:val="008242F2"/>
    <w:rsid w:val="00825CB1"/>
    <w:rsid w:val="00827B11"/>
    <w:rsid w:val="00832235"/>
    <w:rsid w:val="00834113"/>
    <w:rsid w:val="008363E9"/>
    <w:rsid w:val="00837700"/>
    <w:rsid w:val="00840F3A"/>
    <w:rsid w:val="00841C1F"/>
    <w:rsid w:val="00843596"/>
    <w:rsid w:val="00843749"/>
    <w:rsid w:val="00844458"/>
    <w:rsid w:val="00845CD0"/>
    <w:rsid w:val="00845D32"/>
    <w:rsid w:val="00850B8E"/>
    <w:rsid w:val="00852704"/>
    <w:rsid w:val="00855323"/>
    <w:rsid w:val="008578BF"/>
    <w:rsid w:val="00861236"/>
    <w:rsid w:val="00863DA8"/>
    <w:rsid w:val="00863DD1"/>
    <w:rsid w:val="008660AA"/>
    <w:rsid w:val="0087130D"/>
    <w:rsid w:val="00871EF0"/>
    <w:rsid w:val="008739FC"/>
    <w:rsid w:val="00876710"/>
    <w:rsid w:val="0088267C"/>
    <w:rsid w:val="008833F2"/>
    <w:rsid w:val="00885425"/>
    <w:rsid w:val="008854F9"/>
    <w:rsid w:val="00885555"/>
    <w:rsid w:val="008876C3"/>
    <w:rsid w:val="008900F4"/>
    <w:rsid w:val="00892608"/>
    <w:rsid w:val="008934E2"/>
    <w:rsid w:val="00895EC6"/>
    <w:rsid w:val="008A671F"/>
    <w:rsid w:val="008B2293"/>
    <w:rsid w:val="008B5133"/>
    <w:rsid w:val="008B72F6"/>
    <w:rsid w:val="008C5AAE"/>
    <w:rsid w:val="008D3ACF"/>
    <w:rsid w:val="008D74A8"/>
    <w:rsid w:val="008D76A1"/>
    <w:rsid w:val="008E0E18"/>
    <w:rsid w:val="008E13DC"/>
    <w:rsid w:val="008E2A62"/>
    <w:rsid w:val="008E6EDC"/>
    <w:rsid w:val="008F16AD"/>
    <w:rsid w:val="008F458D"/>
    <w:rsid w:val="009026AB"/>
    <w:rsid w:val="00903846"/>
    <w:rsid w:val="00904692"/>
    <w:rsid w:val="00905ED1"/>
    <w:rsid w:val="0090617F"/>
    <w:rsid w:val="00910421"/>
    <w:rsid w:val="009154CA"/>
    <w:rsid w:val="00923AE4"/>
    <w:rsid w:val="0092651E"/>
    <w:rsid w:val="00927CAD"/>
    <w:rsid w:val="0093065C"/>
    <w:rsid w:val="009313EE"/>
    <w:rsid w:val="00932659"/>
    <w:rsid w:val="00936A6C"/>
    <w:rsid w:val="00936BA6"/>
    <w:rsid w:val="00941BE3"/>
    <w:rsid w:val="0094234E"/>
    <w:rsid w:val="00942EEE"/>
    <w:rsid w:val="009477D6"/>
    <w:rsid w:val="00947896"/>
    <w:rsid w:val="00947E4B"/>
    <w:rsid w:val="009536B2"/>
    <w:rsid w:val="00960125"/>
    <w:rsid w:val="00960EE5"/>
    <w:rsid w:val="00963915"/>
    <w:rsid w:val="00971B90"/>
    <w:rsid w:val="00973A7E"/>
    <w:rsid w:val="00976842"/>
    <w:rsid w:val="00982207"/>
    <w:rsid w:val="009850F7"/>
    <w:rsid w:val="00986B1B"/>
    <w:rsid w:val="009925CE"/>
    <w:rsid w:val="00994053"/>
    <w:rsid w:val="009969B5"/>
    <w:rsid w:val="009A2594"/>
    <w:rsid w:val="009A34DE"/>
    <w:rsid w:val="009A42E0"/>
    <w:rsid w:val="009A7F2A"/>
    <w:rsid w:val="009B0537"/>
    <w:rsid w:val="009B1E93"/>
    <w:rsid w:val="009B29A1"/>
    <w:rsid w:val="009B375F"/>
    <w:rsid w:val="009B3841"/>
    <w:rsid w:val="009C1468"/>
    <w:rsid w:val="009C2632"/>
    <w:rsid w:val="009C3868"/>
    <w:rsid w:val="009C3953"/>
    <w:rsid w:val="009C441E"/>
    <w:rsid w:val="009C65DB"/>
    <w:rsid w:val="009C6B91"/>
    <w:rsid w:val="009D0F4E"/>
    <w:rsid w:val="009D2C77"/>
    <w:rsid w:val="009D6F92"/>
    <w:rsid w:val="009D7881"/>
    <w:rsid w:val="009D7980"/>
    <w:rsid w:val="009E0BF6"/>
    <w:rsid w:val="009E2C17"/>
    <w:rsid w:val="009E70C1"/>
    <w:rsid w:val="009F07A1"/>
    <w:rsid w:val="009F125D"/>
    <w:rsid w:val="009F53FB"/>
    <w:rsid w:val="009F5C60"/>
    <w:rsid w:val="009F6632"/>
    <w:rsid w:val="00A003DA"/>
    <w:rsid w:val="00A054ED"/>
    <w:rsid w:val="00A07FAD"/>
    <w:rsid w:val="00A12D1D"/>
    <w:rsid w:val="00A13146"/>
    <w:rsid w:val="00A13628"/>
    <w:rsid w:val="00A13675"/>
    <w:rsid w:val="00A157BE"/>
    <w:rsid w:val="00A167EF"/>
    <w:rsid w:val="00A22906"/>
    <w:rsid w:val="00A22D02"/>
    <w:rsid w:val="00A231DB"/>
    <w:rsid w:val="00A232FE"/>
    <w:rsid w:val="00A241BA"/>
    <w:rsid w:val="00A241D2"/>
    <w:rsid w:val="00A25CA4"/>
    <w:rsid w:val="00A25DBB"/>
    <w:rsid w:val="00A2601A"/>
    <w:rsid w:val="00A31C61"/>
    <w:rsid w:val="00A32CE4"/>
    <w:rsid w:val="00A342A9"/>
    <w:rsid w:val="00A37761"/>
    <w:rsid w:val="00A434D9"/>
    <w:rsid w:val="00A43DD4"/>
    <w:rsid w:val="00A45152"/>
    <w:rsid w:val="00A460DE"/>
    <w:rsid w:val="00A4676B"/>
    <w:rsid w:val="00A47B5A"/>
    <w:rsid w:val="00A5626C"/>
    <w:rsid w:val="00A57E65"/>
    <w:rsid w:val="00A60C81"/>
    <w:rsid w:val="00A614CD"/>
    <w:rsid w:val="00A61F37"/>
    <w:rsid w:val="00A633EC"/>
    <w:rsid w:val="00A65E9E"/>
    <w:rsid w:val="00A709B0"/>
    <w:rsid w:val="00A7270A"/>
    <w:rsid w:val="00A75098"/>
    <w:rsid w:val="00A819E0"/>
    <w:rsid w:val="00A81FAE"/>
    <w:rsid w:val="00A82E03"/>
    <w:rsid w:val="00A84278"/>
    <w:rsid w:val="00A84491"/>
    <w:rsid w:val="00A86AA1"/>
    <w:rsid w:val="00A91B2D"/>
    <w:rsid w:val="00A9370E"/>
    <w:rsid w:val="00A94662"/>
    <w:rsid w:val="00A96A63"/>
    <w:rsid w:val="00A97DB0"/>
    <w:rsid w:val="00AA38EA"/>
    <w:rsid w:val="00AB1765"/>
    <w:rsid w:val="00AB49EF"/>
    <w:rsid w:val="00AB4E64"/>
    <w:rsid w:val="00AB5A2A"/>
    <w:rsid w:val="00AB5E47"/>
    <w:rsid w:val="00AB6596"/>
    <w:rsid w:val="00AC07C3"/>
    <w:rsid w:val="00AC33A5"/>
    <w:rsid w:val="00AC3492"/>
    <w:rsid w:val="00AC43D3"/>
    <w:rsid w:val="00AC4D54"/>
    <w:rsid w:val="00AC64C6"/>
    <w:rsid w:val="00AD047E"/>
    <w:rsid w:val="00AD2B08"/>
    <w:rsid w:val="00AD2FE9"/>
    <w:rsid w:val="00AD3400"/>
    <w:rsid w:val="00AD3D14"/>
    <w:rsid w:val="00AD3E0F"/>
    <w:rsid w:val="00AD5E9C"/>
    <w:rsid w:val="00AE0DD6"/>
    <w:rsid w:val="00AE2847"/>
    <w:rsid w:val="00AE3E76"/>
    <w:rsid w:val="00AE7519"/>
    <w:rsid w:val="00AE7846"/>
    <w:rsid w:val="00AE7960"/>
    <w:rsid w:val="00AF6C7D"/>
    <w:rsid w:val="00B0093C"/>
    <w:rsid w:val="00B0527E"/>
    <w:rsid w:val="00B0614F"/>
    <w:rsid w:val="00B075A8"/>
    <w:rsid w:val="00B07C62"/>
    <w:rsid w:val="00B10CFA"/>
    <w:rsid w:val="00B133B3"/>
    <w:rsid w:val="00B145DC"/>
    <w:rsid w:val="00B16107"/>
    <w:rsid w:val="00B164DF"/>
    <w:rsid w:val="00B20DB8"/>
    <w:rsid w:val="00B23459"/>
    <w:rsid w:val="00B24082"/>
    <w:rsid w:val="00B303C7"/>
    <w:rsid w:val="00B3175F"/>
    <w:rsid w:val="00B36F8A"/>
    <w:rsid w:val="00B375C4"/>
    <w:rsid w:val="00B40846"/>
    <w:rsid w:val="00B449B6"/>
    <w:rsid w:val="00B44A61"/>
    <w:rsid w:val="00B451AC"/>
    <w:rsid w:val="00B54A99"/>
    <w:rsid w:val="00B57A18"/>
    <w:rsid w:val="00B603BB"/>
    <w:rsid w:val="00B6367C"/>
    <w:rsid w:val="00B771D7"/>
    <w:rsid w:val="00B8045A"/>
    <w:rsid w:val="00B823D9"/>
    <w:rsid w:val="00B82ED5"/>
    <w:rsid w:val="00B8462B"/>
    <w:rsid w:val="00B85A51"/>
    <w:rsid w:val="00B91F8A"/>
    <w:rsid w:val="00B9296C"/>
    <w:rsid w:val="00B93B11"/>
    <w:rsid w:val="00B97C3E"/>
    <w:rsid w:val="00BA0066"/>
    <w:rsid w:val="00BA45FB"/>
    <w:rsid w:val="00BA65A3"/>
    <w:rsid w:val="00BB18FE"/>
    <w:rsid w:val="00BB3C8E"/>
    <w:rsid w:val="00BB69FB"/>
    <w:rsid w:val="00BB6AB4"/>
    <w:rsid w:val="00BB6EF7"/>
    <w:rsid w:val="00BB75FE"/>
    <w:rsid w:val="00BC1B90"/>
    <w:rsid w:val="00BC4178"/>
    <w:rsid w:val="00BC4E8A"/>
    <w:rsid w:val="00BC626A"/>
    <w:rsid w:val="00BC766D"/>
    <w:rsid w:val="00BD4762"/>
    <w:rsid w:val="00BD48D4"/>
    <w:rsid w:val="00BD688A"/>
    <w:rsid w:val="00BE05C4"/>
    <w:rsid w:val="00BE1924"/>
    <w:rsid w:val="00BE37F2"/>
    <w:rsid w:val="00BE3F1A"/>
    <w:rsid w:val="00BE5692"/>
    <w:rsid w:val="00BF069E"/>
    <w:rsid w:val="00BF1042"/>
    <w:rsid w:val="00BF2499"/>
    <w:rsid w:val="00BF24C5"/>
    <w:rsid w:val="00BF5062"/>
    <w:rsid w:val="00BF5FF3"/>
    <w:rsid w:val="00BF6252"/>
    <w:rsid w:val="00BF67B0"/>
    <w:rsid w:val="00C01486"/>
    <w:rsid w:val="00C023EF"/>
    <w:rsid w:val="00C033BD"/>
    <w:rsid w:val="00C0471B"/>
    <w:rsid w:val="00C0772C"/>
    <w:rsid w:val="00C10813"/>
    <w:rsid w:val="00C11ABC"/>
    <w:rsid w:val="00C13470"/>
    <w:rsid w:val="00C158BB"/>
    <w:rsid w:val="00C15D49"/>
    <w:rsid w:val="00C1744E"/>
    <w:rsid w:val="00C17C8F"/>
    <w:rsid w:val="00C23254"/>
    <w:rsid w:val="00C2489C"/>
    <w:rsid w:val="00C24F69"/>
    <w:rsid w:val="00C313BE"/>
    <w:rsid w:val="00C3436D"/>
    <w:rsid w:val="00C35780"/>
    <w:rsid w:val="00C36024"/>
    <w:rsid w:val="00C363C0"/>
    <w:rsid w:val="00C36F39"/>
    <w:rsid w:val="00C37778"/>
    <w:rsid w:val="00C40655"/>
    <w:rsid w:val="00C43BAD"/>
    <w:rsid w:val="00C45A1A"/>
    <w:rsid w:val="00C50D33"/>
    <w:rsid w:val="00C5550E"/>
    <w:rsid w:val="00C61859"/>
    <w:rsid w:val="00C62904"/>
    <w:rsid w:val="00C6417E"/>
    <w:rsid w:val="00C64C30"/>
    <w:rsid w:val="00C6694E"/>
    <w:rsid w:val="00C66D03"/>
    <w:rsid w:val="00C714AB"/>
    <w:rsid w:val="00C71593"/>
    <w:rsid w:val="00C720FD"/>
    <w:rsid w:val="00C736EB"/>
    <w:rsid w:val="00C75B63"/>
    <w:rsid w:val="00C773BC"/>
    <w:rsid w:val="00C8171C"/>
    <w:rsid w:val="00C87811"/>
    <w:rsid w:val="00C90D61"/>
    <w:rsid w:val="00C90FC6"/>
    <w:rsid w:val="00C928A3"/>
    <w:rsid w:val="00C92ECF"/>
    <w:rsid w:val="00C93057"/>
    <w:rsid w:val="00CA200E"/>
    <w:rsid w:val="00CA3D2F"/>
    <w:rsid w:val="00CA4D21"/>
    <w:rsid w:val="00CA6682"/>
    <w:rsid w:val="00CB309D"/>
    <w:rsid w:val="00CB7201"/>
    <w:rsid w:val="00CB7A3B"/>
    <w:rsid w:val="00CC4B76"/>
    <w:rsid w:val="00CD0116"/>
    <w:rsid w:val="00CD06BB"/>
    <w:rsid w:val="00CD0933"/>
    <w:rsid w:val="00CD10CC"/>
    <w:rsid w:val="00CE067E"/>
    <w:rsid w:val="00CE0738"/>
    <w:rsid w:val="00CE18E3"/>
    <w:rsid w:val="00CE2A27"/>
    <w:rsid w:val="00CE440C"/>
    <w:rsid w:val="00CE6E09"/>
    <w:rsid w:val="00CE755E"/>
    <w:rsid w:val="00CF0FDA"/>
    <w:rsid w:val="00CF3586"/>
    <w:rsid w:val="00CF3637"/>
    <w:rsid w:val="00CF607C"/>
    <w:rsid w:val="00CF6C36"/>
    <w:rsid w:val="00D00B68"/>
    <w:rsid w:val="00D01C46"/>
    <w:rsid w:val="00D0325E"/>
    <w:rsid w:val="00D034B9"/>
    <w:rsid w:val="00D04262"/>
    <w:rsid w:val="00D04976"/>
    <w:rsid w:val="00D04E19"/>
    <w:rsid w:val="00D06290"/>
    <w:rsid w:val="00D07684"/>
    <w:rsid w:val="00D11543"/>
    <w:rsid w:val="00D1256C"/>
    <w:rsid w:val="00D13826"/>
    <w:rsid w:val="00D13976"/>
    <w:rsid w:val="00D15547"/>
    <w:rsid w:val="00D1606B"/>
    <w:rsid w:val="00D17B82"/>
    <w:rsid w:val="00D17E25"/>
    <w:rsid w:val="00D203DB"/>
    <w:rsid w:val="00D20729"/>
    <w:rsid w:val="00D21564"/>
    <w:rsid w:val="00D24003"/>
    <w:rsid w:val="00D264DD"/>
    <w:rsid w:val="00D3002A"/>
    <w:rsid w:val="00D3067F"/>
    <w:rsid w:val="00D33F23"/>
    <w:rsid w:val="00D34E96"/>
    <w:rsid w:val="00D353DB"/>
    <w:rsid w:val="00D3774D"/>
    <w:rsid w:val="00D41A24"/>
    <w:rsid w:val="00D41FFA"/>
    <w:rsid w:val="00D45DD5"/>
    <w:rsid w:val="00D51C83"/>
    <w:rsid w:val="00D521F5"/>
    <w:rsid w:val="00D52EB8"/>
    <w:rsid w:val="00D55C45"/>
    <w:rsid w:val="00D574C2"/>
    <w:rsid w:val="00D608D4"/>
    <w:rsid w:val="00D6298F"/>
    <w:rsid w:val="00D651DA"/>
    <w:rsid w:val="00D72F95"/>
    <w:rsid w:val="00D75E02"/>
    <w:rsid w:val="00D76A7C"/>
    <w:rsid w:val="00D818BE"/>
    <w:rsid w:val="00D8190F"/>
    <w:rsid w:val="00D819EC"/>
    <w:rsid w:val="00D832C0"/>
    <w:rsid w:val="00D837A0"/>
    <w:rsid w:val="00D85442"/>
    <w:rsid w:val="00D860CB"/>
    <w:rsid w:val="00D9135D"/>
    <w:rsid w:val="00D94AC3"/>
    <w:rsid w:val="00D97F56"/>
    <w:rsid w:val="00DA5B7F"/>
    <w:rsid w:val="00DA7510"/>
    <w:rsid w:val="00DA77FF"/>
    <w:rsid w:val="00DB0DBE"/>
    <w:rsid w:val="00DB33F1"/>
    <w:rsid w:val="00DB6DAF"/>
    <w:rsid w:val="00DB7289"/>
    <w:rsid w:val="00DB7647"/>
    <w:rsid w:val="00DB7C12"/>
    <w:rsid w:val="00DC29CA"/>
    <w:rsid w:val="00DC62D8"/>
    <w:rsid w:val="00DD322C"/>
    <w:rsid w:val="00DD433B"/>
    <w:rsid w:val="00DD6970"/>
    <w:rsid w:val="00DE1F5B"/>
    <w:rsid w:val="00DE2233"/>
    <w:rsid w:val="00DE4226"/>
    <w:rsid w:val="00DE5A22"/>
    <w:rsid w:val="00DE6EFB"/>
    <w:rsid w:val="00DF3F13"/>
    <w:rsid w:val="00DF4606"/>
    <w:rsid w:val="00DF54D4"/>
    <w:rsid w:val="00E04720"/>
    <w:rsid w:val="00E10EE6"/>
    <w:rsid w:val="00E11ABB"/>
    <w:rsid w:val="00E1264A"/>
    <w:rsid w:val="00E12BB0"/>
    <w:rsid w:val="00E1444C"/>
    <w:rsid w:val="00E1580C"/>
    <w:rsid w:val="00E17ADC"/>
    <w:rsid w:val="00E2181E"/>
    <w:rsid w:val="00E21932"/>
    <w:rsid w:val="00E22C94"/>
    <w:rsid w:val="00E22DF0"/>
    <w:rsid w:val="00E258A4"/>
    <w:rsid w:val="00E25C12"/>
    <w:rsid w:val="00E2628E"/>
    <w:rsid w:val="00E26C92"/>
    <w:rsid w:val="00E2773E"/>
    <w:rsid w:val="00E31B78"/>
    <w:rsid w:val="00E333DE"/>
    <w:rsid w:val="00E33DE3"/>
    <w:rsid w:val="00E35F59"/>
    <w:rsid w:val="00E377A1"/>
    <w:rsid w:val="00E37838"/>
    <w:rsid w:val="00E415A6"/>
    <w:rsid w:val="00E45013"/>
    <w:rsid w:val="00E50A5E"/>
    <w:rsid w:val="00E578A7"/>
    <w:rsid w:val="00E63F95"/>
    <w:rsid w:val="00E7240F"/>
    <w:rsid w:val="00E75067"/>
    <w:rsid w:val="00E8054E"/>
    <w:rsid w:val="00E819FF"/>
    <w:rsid w:val="00E81F5D"/>
    <w:rsid w:val="00E8288D"/>
    <w:rsid w:val="00E85974"/>
    <w:rsid w:val="00E8755B"/>
    <w:rsid w:val="00E91326"/>
    <w:rsid w:val="00E91EF3"/>
    <w:rsid w:val="00E9362E"/>
    <w:rsid w:val="00E93761"/>
    <w:rsid w:val="00E96ABE"/>
    <w:rsid w:val="00EA034C"/>
    <w:rsid w:val="00EA18B2"/>
    <w:rsid w:val="00EA2C63"/>
    <w:rsid w:val="00EA5329"/>
    <w:rsid w:val="00EB3CFC"/>
    <w:rsid w:val="00EB5A2D"/>
    <w:rsid w:val="00EB5D33"/>
    <w:rsid w:val="00EB5E60"/>
    <w:rsid w:val="00EB6FE3"/>
    <w:rsid w:val="00EB7D40"/>
    <w:rsid w:val="00ED1CC0"/>
    <w:rsid w:val="00ED20EF"/>
    <w:rsid w:val="00ED2952"/>
    <w:rsid w:val="00ED2A9A"/>
    <w:rsid w:val="00ED3ED9"/>
    <w:rsid w:val="00ED4202"/>
    <w:rsid w:val="00ED54B9"/>
    <w:rsid w:val="00ED5B01"/>
    <w:rsid w:val="00EE0709"/>
    <w:rsid w:val="00EE2DFB"/>
    <w:rsid w:val="00EE5AE7"/>
    <w:rsid w:val="00EF0674"/>
    <w:rsid w:val="00EF5759"/>
    <w:rsid w:val="00EF5F1F"/>
    <w:rsid w:val="00EF70C1"/>
    <w:rsid w:val="00F026B1"/>
    <w:rsid w:val="00F0363F"/>
    <w:rsid w:val="00F0750F"/>
    <w:rsid w:val="00F12CFC"/>
    <w:rsid w:val="00F14B44"/>
    <w:rsid w:val="00F17188"/>
    <w:rsid w:val="00F1769E"/>
    <w:rsid w:val="00F206CF"/>
    <w:rsid w:val="00F20CA6"/>
    <w:rsid w:val="00F225AB"/>
    <w:rsid w:val="00F24983"/>
    <w:rsid w:val="00F25DDC"/>
    <w:rsid w:val="00F32289"/>
    <w:rsid w:val="00F35344"/>
    <w:rsid w:val="00F36E86"/>
    <w:rsid w:val="00F42C06"/>
    <w:rsid w:val="00F4340D"/>
    <w:rsid w:val="00F44479"/>
    <w:rsid w:val="00F449AF"/>
    <w:rsid w:val="00F44C04"/>
    <w:rsid w:val="00F4621A"/>
    <w:rsid w:val="00F50274"/>
    <w:rsid w:val="00F5140A"/>
    <w:rsid w:val="00F52739"/>
    <w:rsid w:val="00F52D58"/>
    <w:rsid w:val="00F558AD"/>
    <w:rsid w:val="00F60165"/>
    <w:rsid w:val="00F60B6C"/>
    <w:rsid w:val="00F6181D"/>
    <w:rsid w:val="00F62585"/>
    <w:rsid w:val="00F62664"/>
    <w:rsid w:val="00F63015"/>
    <w:rsid w:val="00F70381"/>
    <w:rsid w:val="00F708DD"/>
    <w:rsid w:val="00F71A6C"/>
    <w:rsid w:val="00F770D9"/>
    <w:rsid w:val="00F82D60"/>
    <w:rsid w:val="00F9598D"/>
    <w:rsid w:val="00F95EAA"/>
    <w:rsid w:val="00F96300"/>
    <w:rsid w:val="00FA4BF0"/>
    <w:rsid w:val="00FA5299"/>
    <w:rsid w:val="00FA5964"/>
    <w:rsid w:val="00FA59B2"/>
    <w:rsid w:val="00FA5A8A"/>
    <w:rsid w:val="00FA6534"/>
    <w:rsid w:val="00FA764C"/>
    <w:rsid w:val="00FB1116"/>
    <w:rsid w:val="00FB2796"/>
    <w:rsid w:val="00FB38DC"/>
    <w:rsid w:val="00FB4CCE"/>
    <w:rsid w:val="00FB53FE"/>
    <w:rsid w:val="00FC309C"/>
    <w:rsid w:val="00FC43E0"/>
    <w:rsid w:val="00FC48C2"/>
    <w:rsid w:val="00FC74FC"/>
    <w:rsid w:val="00FC7697"/>
    <w:rsid w:val="00FD00A1"/>
    <w:rsid w:val="00FD3F04"/>
    <w:rsid w:val="00FD45C6"/>
    <w:rsid w:val="00FD497B"/>
    <w:rsid w:val="00FD74DA"/>
    <w:rsid w:val="00FE14BA"/>
    <w:rsid w:val="00FE1F7D"/>
    <w:rsid w:val="00FE676A"/>
    <w:rsid w:val="00FE6B9D"/>
    <w:rsid w:val="00FE7371"/>
    <w:rsid w:val="00FF0424"/>
    <w:rsid w:val="00FF0C72"/>
    <w:rsid w:val="00FF1CA7"/>
    <w:rsid w:val="00FF2295"/>
    <w:rsid w:val="00FF2AD5"/>
    <w:rsid w:val="00FF46B4"/>
    <w:rsid w:val="00FF595D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583DAF"/>
  <w15:docId w15:val="{C532C043-1E31-4663-BC25-F93B6362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40A0"/>
    <w:pPr>
      <w:spacing w:before="60" w:after="60"/>
    </w:pPr>
    <w:rPr>
      <w:rFonts w:ascii="Arial" w:hAnsi="Arial"/>
      <w:szCs w:val="24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9F53FB"/>
    <w:pPr>
      <w:keepNext/>
      <w:spacing w:before="240"/>
      <w:outlineLvl w:val="0"/>
    </w:pPr>
    <w:rPr>
      <w:rFonts w:cs="Arial"/>
      <w:b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qFormat/>
    <w:rsid w:val="003D44EC"/>
    <w:pPr>
      <w:keepNext/>
      <w:spacing w:before="240" w:after="0"/>
      <w:outlineLvl w:val="1"/>
    </w:pPr>
    <w:rPr>
      <w:rFonts w:cs="Arial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3D44EC"/>
    <w:pPr>
      <w:keepNext/>
      <w:spacing w:before="180" w:after="0"/>
      <w:outlineLvl w:val="2"/>
    </w:pPr>
    <w:rPr>
      <w:b/>
      <w:bCs/>
      <w:sz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3D44EC"/>
    <w:pPr>
      <w:keepNext/>
      <w:keepLines/>
      <w:spacing w:before="180" w:after="0"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612970"/>
    <w:pPr>
      <w:spacing w:before="24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nhideWhenUsed/>
    <w:qFormat/>
    <w:rsid w:val="00612970"/>
    <w:pPr>
      <w:spacing w:before="24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612970"/>
    <w:pPr>
      <w:spacing w:before="240"/>
      <w:ind w:left="1296" w:hanging="1296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link w:val="Nadpis8Char"/>
    <w:unhideWhenUsed/>
    <w:qFormat/>
    <w:rsid w:val="00612970"/>
    <w:pPr>
      <w:spacing w:before="24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unhideWhenUsed/>
    <w:qFormat/>
    <w:rsid w:val="00612970"/>
    <w:pPr>
      <w:spacing w:before="240"/>
      <w:ind w:left="1584" w:hanging="1584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F53F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9F53FB"/>
    <w:pPr>
      <w:tabs>
        <w:tab w:val="center" w:pos="4536"/>
        <w:tab w:val="right" w:pos="9072"/>
      </w:tabs>
    </w:pPr>
  </w:style>
  <w:style w:type="paragraph" w:customStyle="1" w:styleId="Vycentrovannadpis">
    <w:name w:val="Vycentrovaný nadpis"/>
    <w:basedOn w:val="Normln"/>
    <w:rsid w:val="009F53FB"/>
    <w:pPr>
      <w:spacing w:after="120" w:line="259" w:lineRule="auto"/>
      <w:jc w:val="center"/>
    </w:pPr>
    <w:rPr>
      <w:b/>
      <w:bCs/>
      <w:sz w:val="44"/>
      <w:szCs w:val="20"/>
    </w:rPr>
  </w:style>
  <w:style w:type="paragraph" w:customStyle="1" w:styleId="Napisvtabulcecentrovan">
    <w:name w:val="Napis v tabulce centrovaný"/>
    <w:basedOn w:val="Normln"/>
    <w:rsid w:val="009F53FB"/>
    <w:pPr>
      <w:suppressAutoHyphens/>
      <w:spacing w:before="40" w:after="40" w:line="259" w:lineRule="auto"/>
      <w:jc w:val="center"/>
    </w:pPr>
    <w:rPr>
      <w:b/>
      <w:bCs/>
      <w:szCs w:val="20"/>
    </w:rPr>
  </w:style>
  <w:style w:type="character" w:styleId="slostrnky">
    <w:name w:val="page number"/>
    <w:basedOn w:val="Standardnpsmoodstavce"/>
    <w:rsid w:val="009F53FB"/>
  </w:style>
  <w:style w:type="paragraph" w:customStyle="1" w:styleId="Text">
    <w:name w:val="Text"/>
    <w:rsid w:val="009F53FB"/>
    <w:pPr>
      <w:spacing w:before="60" w:after="60"/>
    </w:pPr>
    <w:rPr>
      <w:rFonts w:ascii="Arial" w:hAnsi="Arial"/>
      <w:lang w:eastAsia="en-US"/>
    </w:rPr>
  </w:style>
  <w:style w:type="paragraph" w:customStyle="1" w:styleId="Nzevsmlouvy">
    <w:name w:val="Název smlouvy"/>
    <w:basedOn w:val="Normln"/>
    <w:next w:val="Normln"/>
    <w:rsid w:val="00577A55"/>
    <w:pPr>
      <w:framePr w:w="7988" w:h="1985" w:hSpace="57" w:wrap="notBeside" w:vAnchor="page" w:hAnchor="page" w:x="1843" w:y="2881"/>
      <w:spacing w:before="120" w:after="0" w:line="260" w:lineRule="exact"/>
      <w:jc w:val="center"/>
    </w:pPr>
    <w:rPr>
      <w:rFonts w:cs="Arial"/>
      <w:b/>
      <w:sz w:val="40"/>
      <w:szCs w:val="40"/>
      <w:lang w:eastAsia="cs-CZ"/>
    </w:rPr>
  </w:style>
  <w:style w:type="paragraph" w:styleId="Prosttext">
    <w:name w:val="Plain Text"/>
    <w:basedOn w:val="Normln"/>
    <w:link w:val="ProsttextChar"/>
    <w:unhideWhenUsed/>
    <w:rsid w:val="00976842"/>
    <w:pPr>
      <w:spacing w:before="0" w:after="0"/>
    </w:pPr>
    <w:rPr>
      <w:rFonts w:ascii="Calibri" w:eastAsia="Calibri" w:hAnsi="Calibri"/>
      <w:sz w:val="22"/>
      <w:szCs w:val="21"/>
    </w:rPr>
  </w:style>
  <w:style w:type="character" w:customStyle="1" w:styleId="ProsttextChar">
    <w:name w:val="Prostý text Char"/>
    <w:link w:val="Prosttext"/>
    <w:rsid w:val="00976842"/>
    <w:rPr>
      <w:rFonts w:ascii="Calibri" w:eastAsia="Calibri" w:hAnsi="Calibri"/>
      <w:sz w:val="22"/>
      <w:szCs w:val="21"/>
      <w:lang w:eastAsia="en-US"/>
    </w:rPr>
  </w:style>
  <w:style w:type="table" w:styleId="Mkatabulky">
    <w:name w:val="Table Grid"/>
    <w:basedOn w:val="Normlntabulka"/>
    <w:uiPriority w:val="39"/>
    <w:rsid w:val="00235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FC309C"/>
    <w:pPr>
      <w:ind w:left="720"/>
      <w:contextualSpacing/>
    </w:pPr>
  </w:style>
  <w:style w:type="character" w:styleId="Odkaznakoment">
    <w:name w:val="annotation reference"/>
    <w:basedOn w:val="Standardnpsmoodstavce"/>
    <w:unhideWhenUsed/>
    <w:rsid w:val="00F52D5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52D58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F52D58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nhideWhenUsed/>
    <w:rsid w:val="00F52D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52D58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nhideWhenUsed/>
    <w:rsid w:val="00F52D5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52D58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rsid w:val="00F52D58"/>
    <w:rPr>
      <w:rFonts w:ascii="Arial" w:hAnsi="Arial"/>
      <w:szCs w:val="24"/>
      <w:lang w:eastAsia="en-US"/>
    </w:rPr>
  </w:style>
  <w:style w:type="character" w:customStyle="1" w:styleId="notetitle1">
    <w:name w:val="notetitle1"/>
    <w:basedOn w:val="Standardnpsmoodstavce"/>
    <w:rsid w:val="00D21564"/>
    <w:rPr>
      <w:b/>
      <w:bCs/>
    </w:rPr>
  </w:style>
  <w:style w:type="character" w:customStyle="1" w:styleId="noteauthor1">
    <w:name w:val="noteauthor1"/>
    <w:basedOn w:val="Standardnpsmoodstavce"/>
    <w:rsid w:val="00D21564"/>
    <w:rPr>
      <w:b/>
      <w:bCs/>
    </w:rPr>
  </w:style>
  <w:style w:type="character" w:customStyle="1" w:styleId="notedate">
    <w:name w:val="notedate"/>
    <w:basedOn w:val="Standardnpsmoodstavce"/>
    <w:rsid w:val="00D21564"/>
  </w:style>
  <w:style w:type="character" w:customStyle="1" w:styleId="notebody">
    <w:name w:val="notebody"/>
    <w:basedOn w:val="Standardnpsmoodstavce"/>
    <w:rsid w:val="00D21564"/>
  </w:style>
  <w:style w:type="character" w:customStyle="1" w:styleId="f317">
    <w:name w:val="f317"/>
    <w:basedOn w:val="Standardnpsmoodstavce"/>
    <w:rsid w:val="009D2C77"/>
  </w:style>
  <w:style w:type="character" w:customStyle="1" w:styleId="Nadpis1Char">
    <w:name w:val="Nadpis 1 Char"/>
    <w:link w:val="Nadpis1"/>
    <w:locked/>
    <w:rsid w:val="00A97DB0"/>
    <w:rPr>
      <w:rFonts w:ascii="Arial" w:hAnsi="Arial" w:cs="Arial"/>
      <w:b/>
      <w:bCs/>
      <w:kern w:val="32"/>
      <w:sz w:val="40"/>
      <w:szCs w:val="32"/>
      <w:lang w:eastAsia="en-US"/>
    </w:rPr>
  </w:style>
  <w:style w:type="character" w:customStyle="1" w:styleId="Nadpis3Char">
    <w:name w:val="Nadpis 3 Char"/>
    <w:basedOn w:val="Standardnpsmoodstavce"/>
    <w:link w:val="Nadpis3"/>
    <w:rsid w:val="003D44EC"/>
    <w:rPr>
      <w:rFonts w:ascii="Arial" w:hAnsi="Arial"/>
      <w:b/>
      <w:bCs/>
      <w:sz w:val="24"/>
      <w:szCs w:val="24"/>
      <w:lang w:eastAsia="en-US"/>
    </w:rPr>
  </w:style>
  <w:style w:type="paragraph" w:styleId="Bezmezer">
    <w:name w:val="No Spacing"/>
    <w:uiPriority w:val="1"/>
    <w:qFormat/>
    <w:rsid w:val="00502CDE"/>
    <w:rPr>
      <w:rFonts w:ascii="Arial" w:hAnsi="Arial"/>
      <w:szCs w:val="24"/>
      <w:lang w:eastAsia="en-US"/>
    </w:rPr>
  </w:style>
  <w:style w:type="character" w:customStyle="1" w:styleId="Nadpis2Char">
    <w:name w:val="Nadpis 2 Char"/>
    <w:link w:val="Nadpis2"/>
    <w:rsid w:val="003D44EC"/>
    <w:rPr>
      <w:rFonts w:ascii="Arial" w:hAnsi="Arial" w:cs="Arial"/>
      <w:b/>
      <w:bCs/>
      <w:iCs/>
      <w:sz w:val="32"/>
      <w:szCs w:val="28"/>
      <w:lang w:eastAsia="en-US"/>
    </w:rPr>
  </w:style>
  <w:style w:type="paragraph" w:customStyle="1" w:styleId="Koment">
    <w:name w:val="Komentář"/>
    <w:basedOn w:val="Normln"/>
    <w:qFormat/>
    <w:rsid w:val="00031BA9"/>
    <w:rPr>
      <w:i/>
      <w:color w:val="00B050"/>
    </w:rPr>
  </w:style>
  <w:style w:type="character" w:customStyle="1" w:styleId="Nadpis4Char">
    <w:name w:val="Nadpis 4 Char"/>
    <w:basedOn w:val="Standardnpsmoodstavce"/>
    <w:link w:val="Nadpis4"/>
    <w:rsid w:val="003D44EC"/>
    <w:rPr>
      <w:rFonts w:ascii="Arial" w:eastAsiaTheme="majorEastAsia" w:hAnsi="Arial" w:cstheme="majorBidi"/>
      <w:b/>
      <w:bCs/>
      <w:iCs/>
      <w:szCs w:val="24"/>
      <w:lang w:eastAsia="en-US"/>
    </w:rPr>
  </w:style>
  <w:style w:type="paragraph" w:customStyle="1" w:styleId="Tableheader">
    <w:name w:val="Table_header"/>
    <w:next w:val="Normln"/>
    <w:rsid w:val="00A232F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color w:val="000000"/>
      <w:sz w:val="18"/>
      <w:szCs w:val="18"/>
      <w:shd w:val="clear" w:color="auto" w:fill="FFFFFF"/>
      <w:lang w:val="en-AU"/>
    </w:rPr>
  </w:style>
  <w:style w:type="paragraph" w:customStyle="1" w:styleId="Tableline">
    <w:name w:val="Table_line"/>
    <w:next w:val="Normln"/>
    <w:rsid w:val="00A232F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18"/>
      <w:szCs w:val="18"/>
      <w:lang w:val="en-AU"/>
    </w:rPr>
  </w:style>
  <w:style w:type="paragraph" w:customStyle="1" w:styleId="Pklad">
    <w:name w:val="Příklad"/>
    <w:basedOn w:val="Normln"/>
    <w:link w:val="PkladChar"/>
    <w:qFormat/>
    <w:rsid w:val="00797A7F"/>
    <w:pPr>
      <w:shd w:val="pct12" w:color="auto" w:fill="auto"/>
      <w:spacing w:before="0"/>
    </w:pPr>
    <w:rPr>
      <w:rFonts w:ascii="Courier New" w:hAnsi="Courier New" w:cs="Courier New"/>
      <w:sz w:val="16"/>
      <w:szCs w:val="16"/>
    </w:rPr>
  </w:style>
  <w:style w:type="character" w:customStyle="1" w:styleId="PkladChar">
    <w:name w:val="Příklad Char"/>
    <w:basedOn w:val="Standardnpsmoodstavce"/>
    <w:link w:val="Pklad"/>
    <w:rsid w:val="00797A7F"/>
    <w:rPr>
      <w:rFonts w:ascii="Courier New" w:hAnsi="Courier New" w:cs="Courier New"/>
      <w:sz w:val="16"/>
      <w:szCs w:val="16"/>
      <w:shd w:val="pct12" w:color="auto" w:fill="auto"/>
      <w:lang w:eastAsia="en-US"/>
    </w:rPr>
  </w:style>
  <w:style w:type="paragraph" w:styleId="Normlnweb">
    <w:name w:val="Normal (Web)"/>
    <w:basedOn w:val="Normln"/>
    <w:uiPriority w:val="99"/>
    <w:unhideWhenUsed/>
    <w:rsid w:val="00D034B9"/>
    <w:pPr>
      <w:spacing w:before="100" w:beforeAutospacing="1" w:after="100" w:afterAutospacing="1"/>
    </w:pPr>
    <w:rPr>
      <w:rFonts w:ascii="Times New Roman" w:hAnsi="Times New Roman"/>
      <w:sz w:val="24"/>
      <w:lang w:eastAsia="cs-CZ"/>
    </w:rPr>
  </w:style>
  <w:style w:type="character" w:styleId="Hypertextovodkaz">
    <w:name w:val="Hyperlink"/>
    <w:uiPriority w:val="99"/>
    <w:qFormat/>
    <w:rsid w:val="003C36E6"/>
    <w:rPr>
      <w:color w:val="0000FF"/>
      <w:u w:val="single"/>
    </w:rPr>
  </w:style>
  <w:style w:type="character" w:customStyle="1" w:styleId="Nadpis5Char">
    <w:name w:val="Nadpis 5 Char"/>
    <w:basedOn w:val="Standardnpsmoodstavce"/>
    <w:link w:val="Nadpis5"/>
    <w:rsid w:val="00612970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rsid w:val="00612970"/>
    <w:rPr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612970"/>
    <w:rPr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rsid w:val="00612970"/>
    <w:rPr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rsid w:val="00612970"/>
    <w:rPr>
      <w:rFonts w:ascii="Arial" w:hAnsi="Arial" w:cs="Arial"/>
      <w:sz w:val="22"/>
      <w:szCs w:val="22"/>
      <w:lang w:eastAsia="en-US"/>
    </w:rPr>
  </w:style>
  <w:style w:type="character" w:styleId="Sledovanodkaz">
    <w:name w:val="FollowedHyperlink"/>
    <w:basedOn w:val="Standardnpsmoodstavce"/>
    <w:unhideWhenUsed/>
    <w:rsid w:val="00612970"/>
    <w:rPr>
      <w:color w:val="800080" w:themeColor="followed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612970"/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4D5FE3"/>
    <w:pPr>
      <w:ind w:left="200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612970"/>
    <w:pPr>
      <w:ind w:left="400"/>
    </w:pPr>
    <w:rPr>
      <w:b/>
    </w:rPr>
  </w:style>
  <w:style w:type="paragraph" w:customStyle="1" w:styleId="Nzevdokumentu">
    <w:name w:val="Název dokumentu"/>
    <w:basedOn w:val="Nadpis1"/>
    <w:rsid w:val="00612970"/>
    <w:rPr>
      <w:sz w:val="72"/>
    </w:rPr>
  </w:style>
  <w:style w:type="paragraph" w:customStyle="1" w:styleId="Doplnknzvu">
    <w:name w:val="Doplněk názvu"/>
    <w:basedOn w:val="Normln"/>
    <w:rsid w:val="00612970"/>
    <w:pPr>
      <w:spacing w:after="120"/>
    </w:pPr>
    <w:rPr>
      <w:b/>
      <w:sz w:val="30"/>
    </w:rPr>
  </w:style>
  <w:style w:type="paragraph" w:customStyle="1" w:styleId="Popis">
    <w:name w:val="Popis"/>
    <w:basedOn w:val="Normln"/>
    <w:rsid w:val="00612970"/>
    <w:rPr>
      <w:b/>
    </w:rPr>
  </w:style>
  <w:style w:type="paragraph" w:customStyle="1" w:styleId="Nadpis1neslovan">
    <w:name w:val="Nadpis 1 nečíslovaný"/>
    <w:basedOn w:val="Normln"/>
    <w:rsid w:val="004D5FE3"/>
    <w:rPr>
      <w:b/>
      <w:sz w:val="40"/>
    </w:rPr>
  </w:style>
  <w:style w:type="paragraph" w:customStyle="1" w:styleId="Nadpis2neslovan">
    <w:name w:val="Nadpis 2 nečíslovaný"/>
    <w:basedOn w:val="Normln"/>
    <w:rsid w:val="004D5FE3"/>
    <w:rPr>
      <w:b/>
      <w:sz w:val="28"/>
    </w:rPr>
  </w:style>
  <w:style w:type="paragraph" w:customStyle="1" w:styleId="Nadpis3neslovan">
    <w:name w:val="Nadpis 3 nečíslovaný"/>
    <w:basedOn w:val="Normln"/>
    <w:rsid w:val="004D5FE3"/>
    <w:rPr>
      <w:b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0927B3"/>
    <w:rPr>
      <w:rFonts w:ascii="Arial" w:hAnsi="Arial"/>
      <w:szCs w:val="24"/>
      <w:lang w:eastAsia="en-US"/>
    </w:rPr>
  </w:style>
  <w:style w:type="character" w:customStyle="1" w:styleId="ZpatChar">
    <w:name w:val="Zápatí Char"/>
    <w:basedOn w:val="Standardnpsmoodstavce"/>
    <w:link w:val="Zpat"/>
    <w:locked/>
    <w:rsid w:val="000927B3"/>
    <w:rPr>
      <w:rFonts w:ascii="Arial" w:hAnsi="Arial"/>
      <w:szCs w:val="24"/>
      <w:lang w:eastAsia="en-US"/>
    </w:rPr>
  </w:style>
  <w:style w:type="paragraph" w:styleId="Obsah5">
    <w:name w:val="toc 5"/>
    <w:basedOn w:val="Normln"/>
    <w:next w:val="Normln"/>
    <w:autoRedefine/>
    <w:uiPriority w:val="39"/>
    <w:rsid w:val="000927B3"/>
    <w:pPr>
      <w:ind w:left="800"/>
    </w:pPr>
  </w:style>
  <w:style w:type="paragraph" w:styleId="Obsah4">
    <w:name w:val="toc 4"/>
    <w:basedOn w:val="Normln"/>
    <w:next w:val="Normln"/>
    <w:autoRedefine/>
    <w:uiPriority w:val="39"/>
    <w:rsid w:val="000927B3"/>
    <w:pPr>
      <w:ind w:left="600"/>
    </w:pPr>
  </w:style>
  <w:style w:type="paragraph" w:styleId="Obsah6">
    <w:name w:val="toc 6"/>
    <w:basedOn w:val="Normln"/>
    <w:next w:val="Normln"/>
    <w:autoRedefine/>
    <w:uiPriority w:val="39"/>
    <w:rsid w:val="000927B3"/>
    <w:pPr>
      <w:ind w:left="1000"/>
    </w:pPr>
  </w:style>
  <w:style w:type="paragraph" w:styleId="Obsah7">
    <w:name w:val="toc 7"/>
    <w:basedOn w:val="Normln"/>
    <w:next w:val="Normln"/>
    <w:autoRedefine/>
    <w:rsid w:val="000927B3"/>
    <w:pPr>
      <w:ind w:left="1200"/>
    </w:pPr>
  </w:style>
  <w:style w:type="paragraph" w:styleId="Obsah8">
    <w:name w:val="toc 8"/>
    <w:basedOn w:val="Normln"/>
    <w:next w:val="Normln"/>
    <w:autoRedefine/>
    <w:rsid w:val="000927B3"/>
    <w:pPr>
      <w:ind w:left="1400"/>
    </w:pPr>
  </w:style>
  <w:style w:type="paragraph" w:styleId="Obsah9">
    <w:name w:val="toc 9"/>
    <w:basedOn w:val="Normln"/>
    <w:next w:val="Normln"/>
    <w:autoRedefine/>
    <w:rsid w:val="000927B3"/>
    <w:pPr>
      <w:ind w:left="1600"/>
    </w:pPr>
  </w:style>
  <w:style w:type="character" w:customStyle="1" w:styleId="f842">
    <w:name w:val="f842"/>
    <w:basedOn w:val="Standardnpsmoodstavce"/>
    <w:rsid w:val="000927B3"/>
    <w:rPr>
      <w:rFonts w:cs="Times New Roman"/>
    </w:rPr>
  </w:style>
  <w:style w:type="character" w:customStyle="1" w:styleId="f316">
    <w:name w:val="f316"/>
    <w:basedOn w:val="Standardnpsmoodstavce"/>
    <w:rsid w:val="000927B3"/>
    <w:rPr>
      <w:rFonts w:cs="Times New Roman"/>
    </w:rPr>
  </w:style>
  <w:style w:type="character" w:customStyle="1" w:styleId="f342v35">
    <w:name w:val="f342v35"/>
    <w:basedOn w:val="Standardnpsmoodstavce"/>
    <w:rsid w:val="000927B3"/>
    <w:rPr>
      <w:rFonts w:cs="Times New Roman"/>
    </w:rPr>
  </w:style>
  <w:style w:type="paragraph" w:styleId="FormtovanvHTML">
    <w:name w:val="HTML Preformatted"/>
    <w:basedOn w:val="Normln"/>
    <w:link w:val="FormtovanvHTMLChar"/>
    <w:rsid w:val="000927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0927B3"/>
    <w:rPr>
      <w:rFonts w:ascii="Courier New" w:hAnsi="Courier New" w:cs="Courier New"/>
    </w:rPr>
  </w:style>
  <w:style w:type="paragraph" w:styleId="Nzev">
    <w:name w:val="Title"/>
    <w:basedOn w:val="Normln"/>
    <w:next w:val="Normln"/>
    <w:link w:val="NzevChar"/>
    <w:uiPriority w:val="10"/>
    <w:qFormat/>
    <w:rsid w:val="000927B3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NzevChar">
    <w:name w:val="Název Char"/>
    <w:basedOn w:val="Standardnpsmoodstavce"/>
    <w:link w:val="Nzev"/>
    <w:uiPriority w:val="10"/>
    <w:rsid w:val="000927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customStyle="1" w:styleId="DEFINICE">
    <w:name w:val="DEFINICE"/>
    <w:basedOn w:val="Normln"/>
    <w:link w:val="DEFINICEChar"/>
    <w:qFormat/>
    <w:rsid w:val="000927B3"/>
    <w:pPr>
      <w:autoSpaceDE w:val="0"/>
      <w:autoSpaceDN w:val="0"/>
      <w:adjustRightInd w:val="0"/>
      <w:spacing w:before="0" w:after="0"/>
    </w:pPr>
    <w:rPr>
      <w:rFonts w:ascii="Monospace" w:eastAsiaTheme="minorHAnsi" w:hAnsi="Monospace" w:cs="Monospace"/>
      <w:szCs w:val="20"/>
      <w:lang w:val="en-US"/>
    </w:rPr>
  </w:style>
  <w:style w:type="character" w:customStyle="1" w:styleId="DEFINICEChar">
    <w:name w:val="DEFINICE Char"/>
    <w:basedOn w:val="Standardnpsmoodstavce"/>
    <w:link w:val="DEFINICE"/>
    <w:rsid w:val="000927B3"/>
    <w:rPr>
      <w:rFonts w:ascii="Monospace" w:eastAsiaTheme="minorHAnsi" w:hAnsi="Monospace" w:cs="Monospace"/>
      <w:lang w:val="en-US" w:eastAsia="en-US"/>
    </w:rPr>
  </w:style>
  <w:style w:type="character" w:styleId="Nzevknihy">
    <w:name w:val="Book Title"/>
    <w:basedOn w:val="Standardnpsmoodstavce"/>
    <w:qFormat/>
    <w:rsid w:val="000927B3"/>
    <w:rPr>
      <w:b/>
      <w:bCs/>
      <w:smallCaps/>
      <w:spacing w:val="5"/>
    </w:rPr>
  </w:style>
  <w:style w:type="character" w:customStyle="1" w:styleId="UkzkyXMLChar">
    <w:name w:val="Ukázky XML Char"/>
    <w:basedOn w:val="Standardnpsmoodstavce"/>
    <w:link w:val="UkzkyXML"/>
    <w:locked/>
    <w:rsid w:val="000927B3"/>
    <w:rPr>
      <w:rFonts w:ascii="Courier New" w:hAnsi="Courier New" w:cs="Courier New"/>
      <w:sz w:val="16"/>
      <w:szCs w:val="16"/>
      <w:lang w:eastAsia="en-US"/>
    </w:rPr>
  </w:style>
  <w:style w:type="paragraph" w:customStyle="1" w:styleId="UkzkyXML">
    <w:name w:val="Ukázky XML"/>
    <w:basedOn w:val="Normln"/>
    <w:link w:val="UkzkyXMLChar"/>
    <w:qFormat/>
    <w:rsid w:val="000927B3"/>
    <w:rPr>
      <w:rFonts w:ascii="Courier New" w:hAnsi="Courier New" w:cs="Courier New"/>
      <w:sz w:val="16"/>
      <w:szCs w:val="16"/>
    </w:rPr>
  </w:style>
  <w:style w:type="character" w:styleId="Zdraznn">
    <w:name w:val="Emphasis"/>
    <w:basedOn w:val="Standardnpsmoodstavce"/>
    <w:qFormat/>
    <w:rsid w:val="000927B3"/>
    <w:rPr>
      <w:i/>
      <w:iCs/>
    </w:rPr>
  </w:style>
  <w:style w:type="paragraph" w:customStyle="1" w:styleId="CestaXSD">
    <w:name w:val="CestaXSD"/>
    <w:basedOn w:val="Normln"/>
    <w:link w:val="CestaXSDChar"/>
    <w:qFormat/>
    <w:rsid w:val="000B5540"/>
    <w:rPr>
      <w:i/>
    </w:rPr>
  </w:style>
  <w:style w:type="character" w:customStyle="1" w:styleId="CestaXSDChar">
    <w:name w:val="CestaXSD Char"/>
    <w:basedOn w:val="Standardnpsmoodstavce"/>
    <w:link w:val="CestaXSD"/>
    <w:rsid w:val="000B5540"/>
    <w:rPr>
      <w:rFonts w:ascii="Arial" w:hAnsi="Arial"/>
      <w:i/>
      <w:szCs w:val="24"/>
      <w:lang w:eastAsia="en-US"/>
    </w:rPr>
  </w:style>
  <w:style w:type="character" w:customStyle="1" w:styleId="Internetovodkaz">
    <w:name w:val="Internetový odkaz"/>
    <w:rsid w:val="00A60C81"/>
    <w:rPr>
      <w:color w:val="0000FF"/>
      <w:u w:val="single"/>
    </w:rPr>
  </w:style>
  <w:style w:type="character" w:customStyle="1" w:styleId="Zdraznn1">
    <w:name w:val="Zdůraznění1"/>
    <w:basedOn w:val="Standardnpsmoodstavce"/>
    <w:rsid w:val="00A60C81"/>
    <w:rPr>
      <w:i/>
      <w:iCs/>
    </w:rPr>
  </w:style>
  <w:style w:type="character" w:customStyle="1" w:styleId="ListLabel1">
    <w:name w:val="ListLabel 1"/>
    <w:rsid w:val="00A60C81"/>
    <w:rPr>
      <w:rFonts w:cs="Courier New"/>
    </w:rPr>
  </w:style>
  <w:style w:type="character" w:customStyle="1" w:styleId="ListLabel2">
    <w:name w:val="ListLabel 2"/>
    <w:rsid w:val="00A60C81"/>
    <w:rPr>
      <w:rFonts w:eastAsia="Times New Roman" w:cs="Arial"/>
    </w:rPr>
  </w:style>
  <w:style w:type="character" w:customStyle="1" w:styleId="ListLabel3">
    <w:name w:val="ListLabel 3"/>
    <w:rsid w:val="00A60C81"/>
    <w:rPr>
      <w:rFonts w:eastAsia="MS Mincho" w:cs="Arial"/>
    </w:rPr>
  </w:style>
  <w:style w:type="character" w:customStyle="1" w:styleId="ListLabel4">
    <w:name w:val="ListLabel 4"/>
    <w:rsid w:val="00A60C81"/>
    <w:rPr>
      <w:rFonts w:cs="Times New Roman"/>
    </w:rPr>
  </w:style>
  <w:style w:type="character" w:customStyle="1" w:styleId="ListLabel5">
    <w:name w:val="ListLabel 5"/>
    <w:rsid w:val="00A60C81"/>
    <w:rPr>
      <w:rFonts w:cs="Calibri"/>
    </w:rPr>
  </w:style>
  <w:style w:type="character" w:customStyle="1" w:styleId="Odkaznarejstk">
    <w:name w:val="Odkaz na rejstřík"/>
    <w:rsid w:val="00A60C81"/>
  </w:style>
  <w:style w:type="paragraph" w:customStyle="1" w:styleId="Nadpis">
    <w:name w:val="Nadpis"/>
    <w:basedOn w:val="Normln"/>
    <w:next w:val="Tlotextu"/>
    <w:rsid w:val="00A60C81"/>
    <w:pPr>
      <w:keepNext/>
      <w:suppressAutoHyphens/>
      <w:spacing w:before="240" w:after="120" w:line="276" w:lineRule="auto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rsid w:val="00A60C81"/>
    <w:pPr>
      <w:suppressAutoHyphens/>
      <w:spacing w:before="0" w:after="120" w:line="276" w:lineRule="auto"/>
    </w:pPr>
  </w:style>
  <w:style w:type="paragraph" w:styleId="Seznam">
    <w:name w:val="List"/>
    <w:basedOn w:val="Tlotextu"/>
    <w:rsid w:val="00A60C81"/>
    <w:rPr>
      <w:rFonts w:cs="Mangal"/>
    </w:rPr>
  </w:style>
  <w:style w:type="paragraph" w:customStyle="1" w:styleId="Popisek">
    <w:name w:val="Popisek"/>
    <w:basedOn w:val="Normln"/>
    <w:rsid w:val="00A60C81"/>
    <w:pPr>
      <w:suppressLineNumbers/>
      <w:suppressAutoHyphens/>
      <w:spacing w:before="120" w:after="120" w:line="276" w:lineRule="auto"/>
    </w:pPr>
    <w:rPr>
      <w:rFonts w:cs="Mangal"/>
      <w:i/>
      <w:iCs/>
      <w:sz w:val="24"/>
    </w:rPr>
  </w:style>
  <w:style w:type="paragraph" w:customStyle="1" w:styleId="Rejstk">
    <w:name w:val="Rejstřík"/>
    <w:basedOn w:val="Normln"/>
    <w:rsid w:val="00A60C81"/>
    <w:pPr>
      <w:suppressLineNumbers/>
      <w:suppressAutoHyphens/>
      <w:spacing w:line="276" w:lineRule="auto"/>
    </w:pPr>
    <w:rPr>
      <w:rFonts w:cs="Mangal"/>
    </w:rPr>
  </w:style>
  <w:style w:type="paragraph" w:customStyle="1" w:styleId="sestava">
    <w:name w:val="sestava"/>
    <w:basedOn w:val="Normln"/>
    <w:qFormat/>
    <w:rsid w:val="00461A3F"/>
    <w:pPr>
      <w:spacing w:before="0" w:after="0"/>
    </w:pPr>
    <w:rPr>
      <w:rFonts w:ascii="Calibri" w:hAnsi="Calibri"/>
      <w:sz w:val="18"/>
      <w:szCs w:val="18"/>
    </w:rPr>
  </w:style>
  <w:style w:type="paragraph" w:styleId="Podnadpis">
    <w:name w:val="Subtitle"/>
    <w:basedOn w:val="Normln"/>
    <w:link w:val="PodnadpisChar"/>
    <w:qFormat/>
    <w:rsid w:val="00092E94"/>
    <w:pPr>
      <w:widowControl w:val="0"/>
      <w:adjustRightInd w:val="0"/>
      <w:spacing w:before="0" w:line="259" w:lineRule="auto"/>
      <w:jc w:val="both"/>
      <w:textAlignment w:val="baseline"/>
    </w:pPr>
    <w:rPr>
      <w:b/>
      <w:sz w:val="44"/>
    </w:rPr>
  </w:style>
  <w:style w:type="character" w:customStyle="1" w:styleId="PodnadpisChar">
    <w:name w:val="Podnadpis Char"/>
    <w:basedOn w:val="Standardnpsmoodstavce"/>
    <w:link w:val="Podnadpis"/>
    <w:rsid w:val="00092E94"/>
    <w:rPr>
      <w:rFonts w:ascii="Arial" w:hAnsi="Arial"/>
      <w:b/>
      <w:sz w:val="44"/>
      <w:szCs w:val="24"/>
      <w:lang w:eastAsia="en-US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F60B6C"/>
    <w:rPr>
      <w:color w:val="808080"/>
      <w:shd w:val="clear" w:color="auto" w:fill="E6E6E6"/>
    </w:rPr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B164DF"/>
    <w:rPr>
      <w:color w:val="808080"/>
      <w:shd w:val="clear" w:color="auto" w:fill="E6E6E6"/>
    </w:rPr>
  </w:style>
  <w:style w:type="paragraph" w:styleId="Nadpisobsahu">
    <w:name w:val="TOC Heading"/>
    <w:basedOn w:val="Nadpis1"/>
    <w:next w:val="Normln"/>
    <w:uiPriority w:val="39"/>
    <w:unhideWhenUsed/>
    <w:qFormat/>
    <w:rsid w:val="00E333D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Standardnpsmoodstavce"/>
    <w:rsid w:val="005B102B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B102B"/>
    <w:rPr>
      <w:rFonts w:ascii="Arial" w:hAnsi="Arial"/>
      <w:szCs w:val="24"/>
      <w:lang w:eastAsia="en-US"/>
    </w:rPr>
  </w:style>
  <w:style w:type="table" w:styleId="Svtlseznam">
    <w:name w:val="Light List"/>
    <w:basedOn w:val="Normlntabulka"/>
    <w:uiPriority w:val="61"/>
    <w:rsid w:val="005B102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Address1">
    <w:name w:val="Address1"/>
    <w:rsid w:val="005B102B"/>
    <w:pPr>
      <w:widowControl w:val="0"/>
      <w:spacing w:before="40" w:after="40"/>
      <w:ind w:left="17" w:right="176"/>
    </w:pPr>
    <w:rPr>
      <w:rFonts w:ascii="Arial" w:hAnsi="Arial"/>
      <w:lang w:eastAsia="en-US"/>
    </w:rPr>
  </w:style>
  <w:style w:type="paragraph" w:styleId="Zkladntextodsazen">
    <w:name w:val="Body Text Indent"/>
    <w:basedOn w:val="Normln"/>
    <w:link w:val="ZkladntextodsazenChar"/>
    <w:rsid w:val="005B102B"/>
    <w:pPr>
      <w:autoSpaceDE w:val="0"/>
      <w:autoSpaceDN w:val="0"/>
      <w:adjustRightInd w:val="0"/>
      <w:spacing w:before="0" w:after="0"/>
      <w:ind w:firstLine="540"/>
      <w:jc w:val="both"/>
    </w:pPr>
    <w:rPr>
      <w:rFonts w:asciiTheme="minorHAnsi" w:hAnsiTheme="minorHAnsi" w:cs="Arial"/>
      <w:sz w:val="22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B102B"/>
    <w:rPr>
      <w:rFonts w:asciiTheme="minorHAnsi" w:hAnsiTheme="minorHAnsi" w:cs="Arial"/>
      <w:sz w:val="22"/>
    </w:rPr>
  </w:style>
  <w:style w:type="paragraph" w:customStyle="1" w:styleId="Bullet1">
    <w:name w:val="Bullet 1"/>
    <w:basedOn w:val="Normln"/>
    <w:link w:val="Bullet1Char"/>
    <w:qFormat/>
    <w:rsid w:val="005B102B"/>
    <w:pPr>
      <w:numPr>
        <w:numId w:val="1"/>
      </w:numPr>
      <w:tabs>
        <w:tab w:val="left" w:pos="567"/>
      </w:tabs>
      <w:spacing w:before="0" w:after="80" w:line="252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ullet1Char">
    <w:name w:val="Bullet 1 Char"/>
    <w:link w:val="Bullet1"/>
    <w:rsid w:val="005B102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2">
    <w:name w:val="Bullet 2"/>
    <w:basedOn w:val="Normln"/>
    <w:link w:val="Bullet2Char"/>
    <w:rsid w:val="005B102B"/>
    <w:pPr>
      <w:tabs>
        <w:tab w:val="left" w:pos="992"/>
      </w:tabs>
      <w:spacing w:before="0" w:after="80" w:line="252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ullet2Char">
    <w:name w:val="Bullet 2 Char"/>
    <w:link w:val="Bullet2"/>
    <w:rsid w:val="005B102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ozloendokumentu">
    <w:name w:val="Document Map"/>
    <w:basedOn w:val="Normln"/>
    <w:link w:val="RozloendokumentuChar"/>
    <w:semiHidden/>
    <w:rsid w:val="005B102B"/>
    <w:pPr>
      <w:shd w:val="clear" w:color="auto" w:fill="000080"/>
      <w:spacing w:before="0"/>
      <w:jc w:val="both"/>
    </w:pPr>
    <w:rPr>
      <w:rFonts w:ascii="Tahoma" w:hAnsi="Tahoma" w:cs="Tahoma"/>
      <w:sz w:val="22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5B102B"/>
    <w:rPr>
      <w:rFonts w:ascii="Tahoma" w:hAnsi="Tahoma" w:cs="Tahoma"/>
      <w:sz w:val="22"/>
      <w:szCs w:val="24"/>
      <w:shd w:val="clear" w:color="auto" w:fill="000080"/>
      <w:lang w:eastAsia="en-US"/>
    </w:rPr>
  </w:style>
  <w:style w:type="table" w:styleId="Svtltabulkasmkou1zvraznn3">
    <w:name w:val="Grid Table 1 Light Accent 3"/>
    <w:basedOn w:val="Normlntabulka"/>
    <w:uiPriority w:val="46"/>
    <w:rsid w:val="005B102B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HPTableTitle">
    <w:name w:val="HP_Table_Title"/>
    <w:basedOn w:val="Normln"/>
    <w:next w:val="Normln"/>
    <w:rsid w:val="005B102B"/>
    <w:pPr>
      <w:keepNext/>
      <w:keepLines/>
      <w:spacing w:before="240"/>
    </w:pPr>
    <w:rPr>
      <w:rFonts w:ascii="Futura Bk" w:hAnsi="Futura Bk"/>
      <w:b/>
      <w:sz w:val="18"/>
      <w:szCs w:val="20"/>
    </w:rPr>
  </w:style>
  <w:style w:type="character" w:customStyle="1" w:styleId="Hyperlinknotbold">
    <w:name w:val="Hyperlink_not_bold"/>
    <w:uiPriority w:val="1"/>
    <w:qFormat/>
    <w:rsid w:val="005B102B"/>
    <w:rPr>
      <w:rFonts w:asciiTheme="minorHAnsi" w:hAnsiTheme="minorHAnsi"/>
      <w:color w:val="0000FF"/>
      <w:sz w:val="22"/>
    </w:rPr>
  </w:style>
  <w:style w:type="table" w:customStyle="1" w:styleId="ISKN">
    <w:name w:val="ISKN"/>
    <w:basedOn w:val="Normlntabulka"/>
    <w:uiPriority w:val="99"/>
    <w:rsid w:val="005B102B"/>
    <w:rPr>
      <w:rFonts w:ascii="Calibri" w:hAnsi="Calibri"/>
      <w:sz w:val="18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rPr>
        <w:b/>
      </w:rPr>
      <w:tblPr/>
      <w:tcPr>
        <w:shd w:val="clear" w:color="auto" w:fill="E0E0E0"/>
      </w:tcPr>
    </w:tblStylePr>
  </w:style>
  <w:style w:type="paragraph" w:customStyle="1" w:styleId="Legendaobr">
    <w:name w:val="Legenda obr"/>
    <w:basedOn w:val="Normln"/>
    <w:next w:val="Normln"/>
    <w:link w:val="LegendaobrChar"/>
    <w:autoRedefine/>
    <w:qFormat/>
    <w:rsid w:val="005B102B"/>
    <w:pPr>
      <w:tabs>
        <w:tab w:val="left" w:pos="1000"/>
      </w:tabs>
      <w:spacing w:before="120" w:after="120"/>
    </w:pPr>
    <w:rPr>
      <w:rFonts w:asciiTheme="minorHAnsi" w:hAnsiTheme="minorHAnsi"/>
      <w:i/>
      <w:sz w:val="18"/>
      <w:szCs w:val="16"/>
      <w:lang w:eastAsia="cs-CZ"/>
    </w:rPr>
  </w:style>
  <w:style w:type="character" w:customStyle="1" w:styleId="LegendaobrChar">
    <w:name w:val="Legenda obr Char"/>
    <w:basedOn w:val="Standardnpsmoodstavce"/>
    <w:link w:val="Legendaobr"/>
    <w:rsid w:val="005B102B"/>
    <w:rPr>
      <w:rFonts w:asciiTheme="minorHAnsi" w:hAnsiTheme="minorHAnsi"/>
      <w:i/>
      <w:sz w:val="18"/>
      <w:szCs w:val="16"/>
    </w:rPr>
  </w:style>
  <w:style w:type="paragraph" w:customStyle="1" w:styleId="Legendatab">
    <w:name w:val="Legenda tab"/>
    <w:basedOn w:val="Normln"/>
    <w:next w:val="Normln"/>
    <w:link w:val="LegendatabChar"/>
    <w:autoRedefine/>
    <w:qFormat/>
    <w:rsid w:val="005B102B"/>
    <w:pPr>
      <w:tabs>
        <w:tab w:val="left" w:pos="1000"/>
      </w:tabs>
      <w:spacing w:before="120" w:after="120"/>
    </w:pPr>
    <w:rPr>
      <w:rFonts w:asciiTheme="minorHAnsi" w:hAnsiTheme="minorHAnsi"/>
      <w:i/>
      <w:sz w:val="18"/>
      <w:szCs w:val="16"/>
      <w:lang w:eastAsia="cs-CZ"/>
    </w:rPr>
  </w:style>
  <w:style w:type="character" w:customStyle="1" w:styleId="LegendatabChar">
    <w:name w:val="Legenda tab Char"/>
    <w:basedOn w:val="Standardnpsmoodstavce"/>
    <w:link w:val="Legendatab"/>
    <w:rsid w:val="005B102B"/>
    <w:rPr>
      <w:rFonts w:asciiTheme="minorHAnsi" w:hAnsiTheme="minorHAnsi"/>
      <w:i/>
      <w:sz w:val="18"/>
      <w:szCs w:val="16"/>
    </w:rPr>
  </w:style>
  <w:style w:type="table" w:styleId="Tabulkaseznamu3zvraznn3">
    <w:name w:val="List Table 3 Accent 3"/>
    <w:basedOn w:val="Normlntabulka"/>
    <w:uiPriority w:val="48"/>
    <w:rsid w:val="005B102B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Normlnodsazen">
    <w:name w:val="Normal Indent"/>
    <w:basedOn w:val="Normln"/>
    <w:rsid w:val="005B102B"/>
    <w:pPr>
      <w:spacing w:before="0" w:after="120" w:line="257" w:lineRule="auto"/>
      <w:ind w:left="567"/>
      <w:jc w:val="both"/>
    </w:pPr>
    <w:rPr>
      <w:rFonts w:asciiTheme="minorHAnsi" w:hAnsiTheme="minorHAnsi"/>
      <w:sz w:val="22"/>
      <w:szCs w:val="20"/>
      <w:lang w:eastAsia="cs-CZ"/>
    </w:rPr>
  </w:style>
  <w:style w:type="paragraph" w:customStyle="1" w:styleId="Odkazy">
    <w:name w:val="Odkazy"/>
    <w:basedOn w:val="Normln"/>
    <w:next w:val="Normln"/>
    <w:link w:val="OdkazyChar"/>
    <w:qFormat/>
    <w:rsid w:val="005B102B"/>
    <w:pPr>
      <w:numPr>
        <w:numId w:val="3"/>
      </w:numPr>
      <w:spacing w:before="0"/>
    </w:pPr>
    <w:rPr>
      <w:rFonts w:asciiTheme="minorHAnsi" w:hAnsiTheme="minorHAnsi"/>
      <w:sz w:val="22"/>
    </w:rPr>
  </w:style>
  <w:style w:type="character" w:customStyle="1" w:styleId="OdkazyChar">
    <w:name w:val="Odkazy Char"/>
    <w:basedOn w:val="Standardnpsmoodstavce"/>
    <w:link w:val="Odkazy"/>
    <w:rsid w:val="005B102B"/>
    <w:rPr>
      <w:rFonts w:asciiTheme="minorHAnsi" w:hAnsiTheme="minorHAnsi"/>
      <w:sz w:val="22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5B102B"/>
    <w:rPr>
      <w:color w:val="808080"/>
    </w:rPr>
  </w:style>
  <w:style w:type="paragraph" w:customStyle="1" w:styleId="Pedmt">
    <w:name w:val="Předmět"/>
    <w:basedOn w:val="Normln"/>
    <w:qFormat/>
    <w:rsid w:val="005B102B"/>
    <w:pPr>
      <w:spacing w:before="0"/>
      <w:jc w:val="both"/>
    </w:pPr>
    <w:rPr>
      <w:rFonts w:asciiTheme="minorHAnsi" w:hAnsiTheme="minorHAnsi"/>
      <w:b/>
      <w:sz w:val="30"/>
    </w:rPr>
  </w:style>
  <w:style w:type="paragraph" w:customStyle="1" w:styleId="Pedmtkomente1">
    <w:name w:val="Předmět komentáře1"/>
    <w:basedOn w:val="Textkomente"/>
    <w:next w:val="Textkomente"/>
    <w:semiHidden/>
    <w:rsid w:val="005B102B"/>
    <w:pPr>
      <w:spacing w:before="0"/>
      <w:jc w:val="both"/>
    </w:pPr>
    <w:rPr>
      <w:rFonts w:asciiTheme="minorHAnsi" w:hAnsiTheme="minorHAnsi"/>
      <w:b/>
      <w:bCs/>
      <w:sz w:val="22"/>
    </w:rPr>
  </w:style>
  <w:style w:type="paragraph" w:customStyle="1" w:styleId="Pedmtkomente2">
    <w:name w:val="Předmět komentáře2"/>
    <w:basedOn w:val="Textkomente"/>
    <w:next w:val="Textkomente"/>
    <w:semiHidden/>
    <w:rsid w:val="005B102B"/>
    <w:pPr>
      <w:spacing w:before="0"/>
      <w:jc w:val="both"/>
    </w:pPr>
    <w:rPr>
      <w:rFonts w:asciiTheme="minorHAnsi" w:hAnsiTheme="minorHAnsi"/>
      <w:b/>
      <w:bCs/>
      <w:sz w:val="22"/>
    </w:rPr>
  </w:style>
  <w:style w:type="paragraph" w:customStyle="1" w:styleId="TableMedium">
    <w:name w:val="Table_Medium"/>
    <w:basedOn w:val="Normln"/>
    <w:rsid w:val="005B102B"/>
    <w:pPr>
      <w:spacing w:before="40" w:after="40"/>
    </w:pPr>
    <w:rPr>
      <w:rFonts w:ascii="Futura Bk" w:hAnsi="Futura Bk"/>
      <w:sz w:val="18"/>
      <w:szCs w:val="20"/>
    </w:rPr>
  </w:style>
  <w:style w:type="paragraph" w:customStyle="1" w:styleId="TableSmHeading">
    <w:name w:val="Table_Sm_Heading"/>
    <w:basedOn w:val="Normln"/>
    <w:rsid w:val="005B102B"/>
    <w:pPr>
      <w:keepNext/>
      <w:keepLines/>
      <w:spacing w:before="0" w:after="40"/>
    </w:pPr>
    <w:rPr>
      <w:rFonts w:ascii="Futura Bk" w:hAnsi="Futura Bk"/>
      <w:b/>
      <w:sz w:val="16"/>
      <w:szCs w:val="20"/>
    </w:rPr>
  </w:style>
  <w:style w:type="paragraph" w:customStyle="1" w:styleId="TableSmHeadingRight">
    <w:name w:val="Table_Sm_Heading_Right"/>
    <w:basedOn w:val="TableSmHeading"/>
    <w:rsid w:val="005B102B"/>
    <w:pPr>
      <w:jc w:val="right"/>
    </w:pPr>
  </w:style>
  <w:style w:type="paragraph" w:customStyle="1" w:styleId="Textbubliny1">
    <w:name w:val="Text bubliny1"/>
    <w:basedOn w:val="Normln"/>
    <w:semiHidden/>
    <w:rsid w:val="005B102B"/>
    <w:pPr>
      <w:spacing w:before="0"/>
      <w:jc w:val="both"/>
    </w:pPr>
    <w:rPr>
      <w:rFonts w:ascii="Tahoma" w:hAnsi="Tahoma" w:cs="Tahoma"/>
      <w:sz w:val="16"/>
      <w:szCs w:val="16"/>
    </w:rPr>
  </w:style>
  <w:style w:type="paragraph" w:customStyle="1" w:styleId="Textbubliny2">
    <w:name w:val="Text bubliny2"/>
    <w:basedOn w:val="Normln"/>
    <w:semiHidden/>
    <w:rsid w:val="005B102B"/>
    <w:pPr>
      <w:spacing w:before="0"/>
      <w:jc w:val="both"/>
    </w:pPr>
    <w:rPr>
      <w:rFonts w:ascii="Tahoma" w:hAnsi="Tahoma" w:cs="Tahoma"/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B102B"/>
    <w:rPr>
      <w:color w:val="605E5C"/>
      <w:shd w:val="clear" w:color="auto" w:fill="E1DFDD"/>
    </w:rPr>
  </w:style>
  <w:style w:type="character" w:customStyle="1" w:styleId="x4">
    <w:name w:val="x4"/>
    <w:basedOn w:val="Standardnpsmoodstavce"/>
    <w:rsid w:val="005B1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302">
          <w:marLeft w:val="1354"/>
          <w:marRight w:val="0"/>
          <w:marTop w:val="12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6924">
          <w:marLeft w:val="1354"/>
          <w:marRight w:val="0"/>
          <w:marTop w:val="12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ovanyNazev xmlns="c414d4a3-52c5-4461-8a6d-dde505840e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C3B30A9C3ABD40869E2CD834BF2C97" ma:contentTypeVersion="5" ma:contentTypeDescription="Vytvoří nový dokument" ma:contentTypeScope="" ma:versionID="ac0a62ec7706e554e4dba91917ee73ee">
  <xsd:schema xmlns:xsd="http://www.w3.org/2001/XMLSchema" xmlns:xs="http://www.w3.org/2001/XMLSchema" xmlns:p="http://schemas.microsoft.com/office/2006/metadata/properties" xmlns:ns2="c414d4a3-52c5-4461-8a6d-dde505840e16" targetNamespace="http://schemas.microsoft.com/office/2006/metadata/properties" ma:root="true" ma:fieldsID="7b6fe8f527faec237d0f30432e05f485" ns2:_="">
    <xsd:import namespace="c414d4a3-52c5-4461-8a6d-dde505840e16"/>
    <xsd:element name="properties">
      <xsd:complexType>
        <xsd:sequence>
          <xsd:element name="documentManagement">
            <xsd:complexType>
              <xsd:all>
                <xsd:element ref="ns2:GenerovanyNaze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4d4a3-52c5-4461-8a6d-dde505840e16" elementFormDefault="qualified">
    <xsd:import namespace="http://schemas.microsoft.com/office/2006/documentManagement/types"/>
    <xsd:import namespace="http://schemas.microsoft.com/office/infopath/2007/PartnerControls"/>
    <xsd:element name="GenerovanyNazev" ma:index="8" nillable="true" ma:displayName="GenerovanyNazev" ma:description="Musí odpovídat názvu vloženého dokumentu, jinak bude z knihovny odstraněn" ma:indexed="true" ma:list="{3b036d3c-c7fb-4fa3-9c1e-d436c704cbe3}" ma:internalName="GenerovanyNazev" ma:readOnly="false" ma:showField="GenJmenoSouboru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0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A5517-9A34-4276-A021-E6B8AF43C5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EBADA-96B3-4C99-949E-4ABF975271E5}">
  <ds:schemaRefs>
    <ds:schemaRef ds:uri="http://schemas.microsoft.com/office/2006/metadata/properties"/>
    <ds:schemaRef ds:uri="http://schemas.microsoft.com/office/infopath/2007/PartnerControls"/>
    <ds:schemaRef ds:uri="c414d4a3-52c5-4461-8a6d-dde505840e16"/>
  </ds:schemaRefs>
</ds:datastoreItem>
</file>

<file path=customXml/itemProps3.xml><?xml version="1.0" encoding="utf-8"?>
<ds:datastoreItem xmlns:ds="http://schemas.openxmlformats.org/officeDocument/2006/customXml" ds:itemID="{43985614-C143-4AC9-9DFC-F2EFAA725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14d4a3-52c5-4461-8a6d-dde505840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5E15CC-B273-4A08-80AB-478E7D16792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83271FB-040C-4176-9A08-CA906AE751F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C2228C8-FD9D-487A-A3FE-80B3223EA5AC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AF1D0F4-22A8-4208-957A-8DD0FC506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Přehled změn v XSD aplikace WS-DP pro dodávku D9.2</vt:lpstr>
      <vt:lpstr>Přehled změn v XSD aplikace WS-DP pro dodávku D9.2.0</vt:lpstr>
    </vt:vector>
  </TitlesOfParts>
  <Company>NESS Czech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Přehled změn v XSD aplikace WS-DP pro dodávku D9.2</dc:title>
  <dc:subject>Rámcová smlouva na Rozvoj a údržbu Informačního systému katastru nemovitostí v letech 2015 – 2019</dc:subject>
  <dc:creator>Radek Kantor</dc:creator>
  <dc:description>změny pro D9.2</dc:description>
  <cp:lastModifiedBy>Bílek Jan</cp:lastModifiedBy>
  <cp:revision>4</cp:revision>
  <cp:lastPrinted>2021-11-10T06:33:00Z</cp:lastPrinted>
  <dcterms:created xsi:type="dcterms:W3CDTF">2021-10-20T11:35:00Z</dcterms:created>
  <dcterms:modified xsi:type="dcterms:W3CDTF">2021-11-10T06:33:00Z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0x0101004EC3B30A9C3ABD40869E2CD834BF2C97</vt:lpwstr>
  </property>
</Properties>
</file>